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25B0A" w14:textId="1403210C" w:rsidR="00E26FEE" w:rsidRPr="00E26FEE" w:rsidRDefault="00E26FEE" w:rsidP="00E26FEE">
      <w:pPr>
        <w:widowControl w:val="0"/>
        <w:spacing w:after="160" w:line="360" w:lineRule="auto"/>
        <w:ind w:right="-7" w:firstLine="567"/>
        <w:jc w:val="right"/>
        <w:rPr>
          <w:rFonts w:ascii="GHEA Grapalat" w:hAnsi="GHEA Grapalat" w:cs="Sylfaen"/>
          <w:i/>
          <w:u w:val="single"/>
        </w:rPr>
      </w:pPr>
    </w:p>
    <w:p w14:paraId="651B822C"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6B5DAF45" w14:textId="28F9828B" w:rsidR="00642EFE" w:rsidRPr="000C001E" w:rsidRDefault="00642EFE" w:rsidP="00B46D58">
      <w:pPr>
        <w:pStyle w:val="a3"/>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ОБ </w:t>
      </w:r>
      <w:r w:rsidR="000C001E">
        <w:rPr>
          <w:rFonts w:ascii="GHEA Grapalat" w:hAnsi="GHEA Grapalat"/>
          <w:i w:val="0"/>
          <w:sz w:val="24"/>
          <w:szCs w:val="24"/>
        </w:rPr>
        <w:t xml:space="preserve">ЗАПРОСЕ КОТИРОВОК </w:t>
      </w:r>
    </w:p>
    <w:p w14:paraId="0419C961"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6C4F4383" w14:textId="34A23914" w:rsidR="0091042F" w:rsidRPr="004B1101" w:rsidRDefault="00642EFE" w:rsidP="000C001E">
      <w:pPr>
        <w:pStyle w:val="a3"/>
        <w:widowControl w:val="0"/>
        <w:spacing w:after="160" w:line="240" w:lineRule="auto"/>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C001E">
        <w:rPr>
          <w:rFonts w:ascii="GHEA Grapalat" w:hAnsi="GHEA Grapalat"/>
          <w:i w:val="0"/>
          <w:sz w:val="24"/>
          <w:szCs w:val="24"/>
          <w:lang w:val="hy-AM"/>
        </w:rPr>
        <w:t>19</w:t>
      </w:r>
      <w:r w:rsidR="000C001E" w:rsidRPr="0050208A">
        <w:rPr>
          <w:rFonts w:ascii="GHEA Grapalat" w:hAnsi="GHEA Grapalat"/>
          <w:i w:val="0"/>
          <w:sz w:val="24"/>
          <w:szCs w:val="24"/>
        </w:rPr>
        <w:t>-</w:t>
      </w:r>
      <w:r w:rsidR="000C001E" w:rsidRPr="009044F1">
        <w:rPr>
          <w:rFonts w:ascii="GHEA Grapalat" w:hAnsi="GHEA Grapalat"/>
          <w:i w:val="0"/>
          <w:sz w:val="24"/>
          <w:szCs w:val="24"/>
        </w:rPr>
        <w:t>о</w:t>
      </w:r>
      <w:r w:rsidR="000C001E" w:rsidRPr="000C001E">
        <w:rPr>
          <w:rFonts w:ascii="GHEA Grapalat" w:hAnsi="GHEA Grapalat"/>
          <w:i w:val="0"/>
          <w:sz w:val="24"/>
          <w:szCs w:val="24"/>
        </w:rPr>
        <w:t>г</w:t>
      </w:r>
      <w:r w:rsidR="000C001E" w:rsidRPr="009044F1">
        <w:rPr>
          <w:rFonts w:ascii="GHEA Grapalat" w:hAnsi="GHEA Grapalat"/>
          <w:i w:val="0"/>
          <w:sz w:val="24"/>
          <w:szCs w:val="24"/>
        </w:rPr>
        <w:t>о</w:t>
      </w:r>
      <w:r w:rsidRPr="009044F1">
        <w:rPr>
          <w:rFonts w:ascii="GHEA Grapalat" w:hAnsi="GHEA Grapalat"/>
          <w:i w:val="0"/>
          <w:sz w:val="24"/>
          <w:szCs w:val="24"/>
        </w:rPr>
        <w:t xml:space="preserve"> </w:t>
      </w:r>
      <w:proofErr w:type="spellStart"/>
      <w:proofErr w:type="gramStart"/>
      <w:r w:rsidR="000C001E" w:rsidRPr="000C001E">
        <w:rPr>
          <w:rFonts w:ascii="GHEA Grapalat" w:hAnsi="GHEA Grapalat"/>
          <w:i w:val="0"/>
          <w:sz w:val="24"/>
          <w:szCs w:val="24"/>
        </w:rPr>
        <w:t>февраль</w:t>
      </w:r>
      <w:r w:rsidR="000C001E" w:rsidRPr="009044F1">
        <w:rPr>
          <w:rFonts w:ascii="GHEA Grapalat" w:hAnsi="GHEA Grapalat"/>
          <w:i w:val="0"/>
          <w:sz w:val="24"/>
          <w:szCs w:val="24"/>
        </w:rPr>
        <w:t>я</w:t>
      </w:r>
      <w:proofErr w:type="spellEnd"/>
      <w:r w:rsidR="000C001E">
        <w:rPr>
          <w:rFonts w:ascii="GHEA Grapalat" w:hAnsi="GHEA Grapalat"/>
          <w:i w:val="0"/>
          <w:sz w:val="24"/>
          <w:szCs w:val="24"/>
          <w:lang w:val="hy-AM"/>
        </w:rPr>
        <w:t xml:space="preserve"> </w:t>
      </w:r>
      <w:r w:rsidRPr="009044F1">
        <w:rPr>
          <w:rFonts w:ascii="GHEA Grapalat" w:hAnsi="GHEA Grapalat"/>
          <w:i w:val="0"/>
          <w:sz w:val="24"/>
          <w:szCs w:val="24"/>
        </w:rPr>
        <w:t xml:space="preserve"> 20</w:t>
      </w:r>
      <w:r w:rsidR="000C001E" w:rsidRPr="000C001E">
        <w:rPr>
          <w:rFonts w:ascii="GHEA Grapalat" w:hAnsi="GHEA Grapalat"/>
          <w:i w:val="0"/>
          <w:sz w:val="24"/>
          <w:szCs w:val="24"/>
        </w:rPr>
        <w:t>26</w:t>
      </w:r>
      <w:r w:rsidRPr="009044F1">
        <w:rPr>
          <w:rFonts w:ascii="GHEA Grapalat" w:hAnsi="GHEA Grapalat"/>
          <w:i w:val="0"/>
          <w:sz w:val="24"/>
          <w:szCs w:val="24"/>
        </w:rPr>
        <w:t xml:space="preserve">года </w:t>
      </w:r>
      <w:r w:rsidR="000C001E" w:rsidRPr="000C001E">
        <w:rPr>
          <w:rFonts w:ascii="GHEA Grapalat" w:hAnsi="GHEA Grapalat"/>
          <w:i w:val="0"/>
          <w:sz w:val="24"/>
          <w:szCs w:val="24"/>
        </w:rPr>
        <w:t xml:space="preserve"> </w:t>
      </w:r>
      <w:r w:rsidR="000C001E">
        <w:rPr>
          <w:rFonts w:ascii="GHEA Grapalat" w:hAnsi="GHEA Grapalat"/>
          <w:i w:val="0"/>
          <w:sz w:val="24"/>
          <w:szCs w:val="24"/>
          <w:lang w:val="en-US"/>
        </w:rPr>
        <w:t>N</w:t>
      </w:r>
      <w:proofErr w:type="gramEnd"/>
      <w:r w:rsidR="000C001E" w:rsidRPr="000C001E">
        <w:rPr>
          <w:rFonts w:ascii="GHEA Grapalat" w:hAnsi="GHEA Grapalat"/>
          <w:i w:val="0"/>
          <w:sz w:val="24"/>
          <w:szCs w:val="24"/>
        </w:rPr>
        <w:t>1</w:t>
      </w:r>
    </w:p>
    <w:p w14:paraId="37DDD80D" w14:textId="2BC2667A"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C001E">
        <w:rPr>
          <w:rFonts w:ascii="GHEA Grapalat" w:hAnsi="GHEA Grapalat"/>
          <w:i w:val="0"/>
          <w:sz w:val="24"/>
          <w:szCs w:val="24"/>
        </w:rPr>
        <w:t>«ԿՈ ՋՕԸ-ԳՀԱՊՁԲ-26/01»</w:t>
      </w:r>
    </w:p>
    <w:p w14:paraId="54B62E15"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5359CDED" w14:textId="77777777" w:rsidR="000C001E" w:rsidRPr="009044F1" w:rsidRDefault="000C001E" w:rsidP="000C001E">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w:t>
      </w:r>
      <w:proofErr w:type="spellStart"/>
      <w:proofErr w:type="gramStart"/>
      <w:r w:rsidRPr="000B21CA">
        <w:rPr>
          <w:rFonts w:ascii="GHEA Grapalat" w:hAnsi="GHEA Grapalat"/>
          <w:i w:val="0"/>
          <w:sz w:val="24"/>
          <w:szCs w:val="24"/>
        </w:rPr>
        <w:t>Котайк</w:t>
      </w:r>
      <w:proofErr w:type="spellEnd"/>
      <w:r>
        <w:rPr>
          <w:rFonts w:ascii="GHEA Grapalat" w:hAnsi="GHEA Grapalat"/>
          <w:i w:val="0"/>
          <w:sz w:val="24"/>
          <w:szCs w:val="24"/>
        </w:rPr>
        <w:t>»</w:t>
      </w:r>
      <w:r w:rsidRPr="000B21CA">
        <w:rPr>
          <w:rFonts w:ascii="GHEA Grapalat" w:hAnsi="GHEA Grapalat"/>
          <w:i w:val="0"/>
          <w:sz w:val="24"/>
          <w:szCs w:val="24"/>
        </w:rPr>
        <w:t xml:space="preserve">  </w:t>
      </w:r>
      <w:proofErr w:type="spellStart"/>
      <w:r w:rsidRPr="000B21CA">
        <w:rPr>
          <w:rFonts w:ascii="GHEA Grapalat" w:hAnsi="GHEA Grapalat"/>
          <w:i w:val="0"/>
          <w:sz w:val="24"/>
          <w:szCs w:val="24"/>
        </w:rPr>
        <w:t>Обшество</w:t>
      </w:r>
      <w:proofErr w:type="spellEnd"/>
      <w:proofErr w:type="gramEnd"/>
      <w:r w:rsidRPr="000B21CA">
        <w:rPr>
          <w:rFonts w:ascii="GHEA Grapalat" w:hAnsi="GHEA Grapalat"/>
          <w:i w:val="0"/>
          <w:sz w:val="24"/>
          <w:szCs w:val="24"/>
        </w:rPr>
        <w:t xml:space="preserve"> Водопользователей</w:t>
      </w:r>
      <w:r w:rsidRPr="009044F1">
        <w:rPr>
          <w:rFonts w:ascii="GHEA Grapalat" w:hAnsi="GHEA Grapalat"/>
          <w:i w:val="0"/>
          <w:sz w:val="24"/>
          <w:szCs w:val="24"/>
        </w:rPr>
        <w:t>, находящийся по адресу</w:t>
      </w:r>
      <w:r w:rsidRPr="000B21CA">
        <w:rPr>
          <w:rFonts w:ascii="GHEA Grapalat" w:hAnsi="GHEA Grapalat"/>
          <w:i w:val="0"/>
          <w:sz w:val="24"/>
          <w:szCs w:val="24"/>
        </w:rPr>
        <w:t xml:space="preserve"> </w:t>
      </w:r>
      <w:r w:rsidRPr="00AD635B">
        <w:rPr>
          <w:rFonts w:ascii="GHEA Grapalat" w:hAnsi="GHEA Grapalat"/>
          <w:i w:val="0"/>
          <w:sz w:val="24"/>
          <w:szCs w:val="24"/>
        </w:rPr>
        <w:t xml:space="preserve">РА, </w:t>
      </w:r>
      <w:proofErr w:type="spellStart"/>
      <w:r w:rsidRPr="00C160FC">
        <w:rPr>
          <w:rFonts w:ascii="GHEA Grapalat" w:hAnsi="GHEA Grapalat"/>
          <w:i w:val="0"/>
          <w:sz w:val="24"/>
          <w:szCs w:val="24"/>
        </w:rPr>
        <w:t>Котайкский</w:t>
      </w:r>
      <w:proofErr w:type="spellEnd"/>
      <w:r w:rsidRPr="00C160FC">
        <w:rPr>
          <w:rFonts w:ascii="GHEA Grapalat" w:hAnsi="GHEA Grapalat"/>
          <w:i w:val="0"/>
          <w:sz w:val="24"/>
          <w:szCs w:val="24"/>
        </w:rPr>
        <w:t xml:space="preserve"> </w:t>
      </w:r>
      <w:r w:rsidRPr="005965FC">
        <w:rPr>
          <w:rFonts w:ascii="GHEA Grapalat" w:hAnsi="GHEA Grapalat"/>
          <w:i w:val="0"/>
          <w:sz w:val="24"/>
          <w:szCs w:val="24"/>
        </w:rPr>
        <w:t>область</w:t>
      </w:r>
      <w:r w:rsidRPr="00974474">
        <w:rPr>
          <w:rFonts w:ascii="GHEA Grapalat" w:hAnsi="GHEA Grapalat"/>
          <w:i w:val="0"/>
          <w:sz w:val="24"/>
          <w:szCs w:val="24"/>
        </w:rPr>
        <w:t>,</w:t>
      </w:r>
      <w:r w:rsidRPr="00C160FC">
        <w:rPr>
          <w:rFonts w:ascii="GHEA Grapalat" w:hAnsi="GHEA Grapalat"/>
          <w:i w:val="0"/>
          <w:sz w:val="24"/>
          <w:szCs w:val="24"/>
        </w:rPr>
        <w:t xml:space="preserve"> деревня </w:t>
      </w:r>
      <w:proofErr w:type="spellStart"/>
      <w:r w:rsidRPr="00C160FC">
        <w:rPr>
          <w:rFonts w:ascii="GHEA Grapalat" w:hAnsi="GHEA Grapalat"/>
          <w:i w:val="0"/>
          <w:sz w:val="24"/>
          <w:szCs w:val="24"/>
        </w:rPr>
        <w:t>Бала</w:t>
      </w:r>
      <w:r>
        <w:rPr>
          <w:rFonts w:ascii="GHEA Grapalat" w:hAnsi="GHEA Grapalat"/>
          <w:i w:val="0"/>
          <w:sz w:val="24"/>
          <w:szCs w:val="24"/>
        </w:rPr>
        <w:t>ховит</w:t>
      </w:r>
      <w:proofErr w:type="spellEnd"/>
      <w:r w:rsidRPr="00C160FC">
        <w:rPr>
          <w:rFonts w:ascii="GHEA Grapalat" w:hAnsi="GHEA Grapalat"/>
          <w:i w:val="0"/>
          <w:sz w:val="24"/>
          <w:szCs w:val="24"/>
        </w:rPr>
        <w:t xml:space="preserve">, </w:t>
      </w:r>
      <w:proofErr w:type="spellStart"/>
      <w:proofErr w:type="gramStart"/>
      <w:r w:rsidRPr="005965FC">
        <w:rPr>
          <w:rFonts w:ascii="GHEA Grapalat" w:hAnsi="GHEA Grapalat"/>
          <w:i w:val="0"/>
          <w:sz w:val="24"/>
          <w:szCs w:val="24"/>
        </w:rPr>
        <w:t>ул</w:t>
      </w:r>
      <w:proofErr w:type="spellEnd"/>
      <w:r w:rsidRPr="00655E72">
        <w:rPr>
          <w:rFonts w:ascii="GHEA Grapalat" w:hAnsi="GHEA Grapalat"/>
          <w:i w:val="0"/>
          <w:sz w:val="24"/>
          <w:szCs w:val="24"/>
        </w:rPr>
        <w:t xml:space="preserve"> </w:t>
      </w:r>
      <w:r>
        <w:rPr>
          <w:rFonts w:ascii="GHEA Grapalat" w:hAnsi="GHEA Grapalat"/>
          <w:i w:val="0"/>
          <w:sz w:val="24"/>
          <w:szCs w:val="24"/>
        </w:rPr>
        <w:t xml:space="preserve"> </w:t>
      </w:r>
      <w:proofErr w:type="spellStart"/>
      <w:r w:rsidRPr="00655E72">
        <w:rPr>
          <w:rFonts w:ascii="GHEA Grapalat" w:hAnsi="GHEA Grapalat"/>
          <w:i w:val="0"/>
          <w:sz w:val="24"/>
          <w:szCs w:val="24"/>
        </w:rPr>
        <w:t>М.</w:t>
      </w:r>
      <w:r w:rsidRPr="00C160FC">
        <w:rPr>
          <w:rFonts w:ascii="GHEA Grapalat" w:hAnsi="GHEA Grapalat"/>
          <w:i w:val="0"/>
          <w:sz w:val="24"/>
          <w:szCs w:val="24"/>
        </w:rPr>
        <w:t>Тумасян</w:t>
      </w:r>
      <w:proofErr w:type="spellEnd"/>
      <w:proofErr w:type="gramEnd"/>
      <w:r w:rsidRPr="00C160FC">
        <w:rPr>
          <w:rFonts w:ascii="GHEA Grapalat" w:hAnsi="GHEA Grapalat"/>
          <w:i w:val="0"/>
          <w:sz w:val="24"/>
          <w:szCs w:val="24"/>
        </w:rPr>
        <w:t xml:space="preserve"> 14</w:t>
      </w:r>
      <w:r w:rsidRPr="000B21CA">
        <w:rPr>
          <w:rFonts w:ascii="GHEA Grapalat" w:hAnsi="GHEA Grapalat"/>
          <w:i w:val="0"/>
          <w:sz w:val="24"/>
          <w:szCs w:val="24"/>
        </w:rPr>
        <w:t xml:space="preserve"> </w:t>
      </w:r>
      <w:r w:rsidRPr="007B0562">
        <w:rPr>
          <w:rFonts w:ascii="GHEA Grapalat" w:hAnsi="GHEA Grapalat"/>
          <w:i w:val="0"/>
          <w:sz w:val="24"/>
          <w:szCs w:val="24"/>
        </w:rPr>
        <w:t>объявляет</w:t>
      </w:r>
      <w:r w:rsidRPr="0050208A">
        <w:rPr>
          <w:rFonts w:ascii="GHEA Grapalat" w:hAnsi="GHEA Grapalat"/>
          <w:i w:val="0"/>
          <w:sz w:val="24"/>
          <w:szCs w:val="24"/>
        </w:rPr>
        <w:t xml:space="preserve">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373DDE21" w14:textId="77777777" w:rsidR="000C001E" w:rsidRPr="008D5FF1" w:rsidRDefault="000C001E" w:rsidP="000C001E">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roofErr w:type="spellStart"/>
      <w:r w:rsidRPr="00655E72">
        <w:rPr>
          <w:rFonts w:ascii="GHEA Grapalat" w:hAnsi="GHEA Grapalat"/>
          <w:b/>
          <w:i w:val="0"/>
          <w:sz w:val="24"/>
          <w:szCs w:val="24"/>
        </w:rPr>
        <w:t>топлева</w:t>
      </w:r>
      <w:proofErr w:type="spellEnd"/>
      <w:r>
        <w:rPr>
          <w:rFonts w:ascii="GHEA Grapalat" w:hAnsi="GHEA Grapalat"/>
          <w:i w:val="0"/>
          <w:sz w:val="24"/>
          <w:szCs w:val="24"/>
        </w:rPr>
        <w:t xml:space="preserve"> (далее — договор).</w:t>
      </w:r>
    </w:p>
    <w:p w14:paraId="744E6FA7"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001E5A8D"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27847085"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DD78FC"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14:paraId="3177152B"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CD7F8DA" w14:textId="4D330D83" w:rsidR="003F6ED1" w:rsidRPr="004B1101" w:rsidRDefault="00783897" w:rsidP="001516B2">
      <w:pPr>
        <w:pStyle w:val="a3"/>
        <w:widowControl w:val="0"/>
        <w:spacing w:after="160" w:line="240" w:lineRule="auto"/>
        <w:ind w:firstLine="0"/>
        <w:contextualSpacing/>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B1528A" w:rsidRPr="00783897">
        <w:rPr>
          <w:rFonts w:ascii="GHEA Grapalat" w:hAnsi="GHEA Grapalat"/>
          <w:i w:val="0"/>
          <w:spacing w:val="-6"/>
          <w:sz w:val="24"/>
          <w:szCs w:val="24"/>
        </w:rPr>
        <w:t xml:space="preserve">РА, </w:t>
      </w:r>
      <w:proofErr w:type="spellStart"/>
      <w:r w:rsidR="00B1528A" w:rsidRPr="00783897">
        <w:rPr>
          <w:rFonts w:ascii="GHEA Grapalat" w:hAnsi="GHEA Grapalat"/>
          <w:i w:val="0"/>
          <w:spacing w:val="-6"/>
          <w:sz w:val="24"/>
          <w:szCs w:val="24"/>
        </w:rPr>
        <w:t>Котайкский</w:t>
      </w:r>
      <w:proofErr w:type="spellEnd"/>
      <w:r w:rsidR="00B1528A" w:rsidRPr="00783897">
        <w:rPr>
          <w:rFonts w:ascii="GHEA Grapalat" w:hAnsi="GHEA Grapalat"/>
          <w:i w:val="0"/>
          <w:spacing w:val="-6"/>
          <w:sz w:val="24"/>
          <w:szCs w:val="24"/>
        </w:rPr>
        <w:t xml:space="preserve"> область, Деревня </w:t>
      </w:r>
      <w:proofErr w:type="spellStart"/>
      <w:r w:rsidR="00B1528A" w:rsidRPr="00783897">
        <w:rPr>
          <w:rFonts w:ascii="GHEA Grapalat" w:hAnsi="GHEA Grapalat"/>
          <w:i w:val="0"/>
          <w:spacing w:val="-6"/>
          <w:sz w:val="24"/>
          <w:szCs w:val="24"/>
        </w:rPr>
        <w:t>Балаховит</w:t>
      </w:r>
      <w:proofErr w:type="spellEnd"/>
      <w:r w:rsidR="00B1528A" w:rsidRPr="00783897">
        <w:rPr>
          <w:rFonts w:ascii="GHEA Grapalat" w:hAnsi="GHEA Grapalat"/>
          <w:i w:val="0"/>
          <w:spacing w:val="-6"/>
          <w:sz w:val="24"/>
          <w:szCs w:val="24"/>
        </w:rPr>
        <w:t xml:space="preserve">, </w:t>
      </w:r>
      <w:proofErr w:type="spellStart"/>
      <w:proofErr w:type="gramStart"/>
      <w:r w:rsidR="00B1528A" w:rsidRPr="00783897">
        <w:rPr>
          <w:rFonts w:ascii="GHEA Grapalat" w:hAnsi="GHEA Grapalat"/>
          <w:i w:val="0"/>
          <w:spacing w:val="-6"/>
          <w:sz w:val="24"/>
          <w:szCs w:val="24"/>
        </w:rPr>
        <w:t>ул</w:t>
      </w:r>
      <w:proofErr w:type="spellEnd"/>
      <w:r w:rsidR="00B1528A" w:rsidRPr="00783897">
        <w:rPr>
          <w:rFonts w:ascii="GHEA Grapalat" w:hAnsi="GHEA Grapalat"/>
          <w:i w:val="0"/>
          <w:spacing w:val="-6"/>
          <w:sz w:val="24"/>
          <w:szCs w:val="24"/>
        </w:rPr>
        <w:t xml:space="preserve">  </w:t>
      </w:r>
      <w:proofErr w:type="spellStart"/>
      <w:r w:rsidR="00B1528A" w:rsidRPr="00783897">
        <w:rPr>
          <w:rFonts w:ascii="GHEA Grapalat" w:hAnsi="GHEA Grapalat"/>
          <w:i w:val="0"/>
          <w:spacing w:val="-6"/>
          <w:sz w:val="24"/>
          <w:szCs w:val="24"/>
        </w:rPr>
        <w:t>М.Тумасян</w:t>
      </w:r>
      <w:proofErr w:type="spellEnd"/>
      <w:proofErr w:type="gramEnd"/>
      <w:r w:rsidR="00B1528A" w:rsidRPr="00783897">
        <w:rPr>
          <w:rFonts w:ascii="GHEA Grapalat" w:hAnsi="GHEA Grapalat"/>
          <w:i w:val="0"/>
          <w:spacing w:val="-6"/>
          <w:sz w:val="24"/>
          <w:szCs w:val="24"/>
        </w:rPr>
        <w:t xml:space="preserve"> 14   в документарной форме, до 11</w:t>
      </w:r>
      <w:r w:rsidR="00B1528A" w:rsidRPr="00C844BA">
        <w:rPr>
          <w:rFonts w:ascii="GHEA Grapalat" w:hAnsi="GHEA Grapalat"/>
          <w:i w:val="0"/>
          <w:sz w:val="24"/>
          <w:szCs w:val="24"/>
        </w:rPr>
        <w:t xml:space="preserve">:00 </w:t>
      </w:r>
      <w:proofErr w:type="gramStart"/>
      <w:r w:rsidR="00B1528A" w:rsidRPr="000F0CA8">
        <w:rPr>
          <w:rFonts w:ascii="GHEA Grapalat" w:hAnsi="GHEA Grapalat"/>
          <w:i w:val="0"/>
          <w:sz w:val="24"/>
          <w:szCs w:val="24"/>
        </w:rPr>
        <w:t xml:space="preserve">часов </w:t>
      </w:r>
      <w:r w:rsidR="00B1528A" w:rsidRPr="008D5FF1">
        <w:rPr>
          <w:rFonts w:ascii="GHEA Grapalat" w:hAnsi="GHEA Grapalat"/>
          <w:i w:val="0"/>
          <w:sz w:val="24"/>
          <w:szCs w:val="24"/>
        </w:rPr>
        <w:t xml:space="preserve"> 8</w:t>
      </w:r>
      <w:proofErr w:type="gramEnd"/>
      <w:r w:rsidR="00B1528A" w:rsidRPr="000F0CA8">
        <w:rPr>
          <w:rFonts w:ascii="GHEA Grapalat" w:hAnsi="GHEA Grapalat"/>
          <w:i w:val="0"/>
          <w:sz w:val="24"/>
          <w:szCs w:val="24"/>
        </w:rPr>
        <w:t xml:space="preserve">-го дня со дня опубликования настоящего объявления.  </w:t>
      </w:r>
      <w:r w:rsidR="003F6ED1" w:rsidRPr="000F0CA8">
        <w:rPr>
          <w:rFonts w:ascii="GHEA Grapalat" w:hAnsi="GHEA Grapalat"/>
          <w:i w:val="0"/>
          <w:sz w:val="24"/>
          <w:szCs w:val="24"/>
        </w:rPr>
        <w:t xml:space="preserve"> Кроме армянского языка заявки могут быть поданы также на английском или русско</w:t>
      </w:r>
      <w:r w:rsidR="003F6ED1">
        <w:rPr>
          <w:rFonts w:ascii="GHEA Grapalat" w:hAnsi="GHEA Grapalat"/>
          <w:i w:val="0"/>
          <w:sz w:val="24"/>
          <w:szCs w:val="24"/>
        </w:rPr>
        <w:t xml:space="preserve">м </w:t>
      </w:r>
      <w:r w:rsidR="003F6ED1">
        <w:rPr>
          <w:rFonts w:ascii="GHEA Grapalat" w:hAnsi="GHEA Grapalat"/>
          <w:i w:val="0"/>
          <w:sz w:val="24"/>
          <w:szCs w:val="24"/>
        </w:rPr>
        <w:lastRenderedPageBreak/>
        <w:t>языке.</w:t>
      </w:r>
    </w:p>
    <w:p w14:paraId="2C51AFDA" w14:textId="22CC1210" w:rsidR="00783897" w:rsidRPr="000F11E5" w:rsidRDefault="00783897" w:rsidP="00783897">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AD635B">
        <w:rPr>
          <w:rFonts w:ascii="GHEA Grapalat" w:hAnsi="GHEA Grapalat"/>
          <w:sz w:val="24"/>
          <w:szCs w:val="24"/>
        </w:rPr>
        <w:t xml:space="preserve">РА, </w:t>
      </w:r>
      <w:proofErr w:type="spellStart"/>
      <w:r w:rsidRPr="00F81884">
        <w:rPr>
          <w:rFonts w:ascii="GHEA Grapalat" w:hAnsi="GHEA Grapalat"/>
          <w:i w:val="0"/>
          <w:iCs/>
          <w:sz w:val="24"/>
          <w:szCs w:val="24"/>
        </w:rPr>
        <w:t>Котайкский</w:t>
      </w:r>
      <w:proofErr w:type="spellEnd"/>
      <w:r w:rsidRPr="00F81884">
        <w:rPr>
          <w:rFonts w:ascii="GHEA Grapalat" w:hAnsi="GHEA Grapalat"/>
          <w:i w:val="0"/>
          <w:iCs/>
          <w:sz w:val="24"/>
          <w:szCs w:val="24"/>
        </w:rPr>
        <w:t xml:space="preserve"> область, Деревня </w:t>
      </w:r>
      <w:proofErr w:type="spellStart"/>
      <w:r w:rsidRPr="00F81884">
        <w:rPr>
          <w:rFonts w:ascii="GHEA Grapalat" w:hAnsi="GHEA Grapalat"/>
          <w:i w:val="0"/>
          <w:iCs/>
          <w:sz w:val="24"/>
          <w:szCs w:val="24"/>
        </w:rPr>
        <w:t>Балаховит</w:t>
      </w:r>
      <w:proofErr w:type="spellEnd"/>
      <w:r w:rsidRPr="00F81884">
        <w:rPr>
          <w:rFonts w:ascii="GHEA Grapalat" w:hAnsi="GHEA Grapalat"/>
          <w:i w:val="0"/>
          <w:iCs/>
          <w:sz w:val="24"/>
          <w:szCs w:val="24"/>
        </w:rPr>
        <w:t xml:space="preserve">, </w:t>
      </w:r>
      <w:proofErr w:type="spellStart"/>
      <w:proofErr w:type="gramStart"/>
      <w:r w:rsidRPr="00F81884">
        <w:rPr>
          <w:rFonts w:ascii="GHEA Grapalat" w:hAnsi="GHEA Grapalat"/>
          <w:i w:val="0"/>
          <w:iCs/>
          <w:sz w:val="24"/>
          <w:szCs w:val="24"/>
        </w:rPr>
        <w:t>ул</w:t>
      </w:r>
      <w:proofErr w:type="spellEnd"/>
      <w:r w:rsidRPr="00F81884">
        <w:rPr>
          <w:rFonts w:ascii="GHEA Grapalat" w:hAnsi="GHEA Grapalat"/>
          <w:i w:val="0"/>
          <w:iCs/>
          <w:sz w:val="24"/>
          <w:szCs w:val="24"/>
        </w:rPr>
        <w:t xml:space="preserve">  </w:t>
      </w:r>
      <w:proofErr w:type="spellStart"/>
      <w:r w:rsidRPr="00F81884">
        <w:rPr>
          <w:rFonts w:ascii="GHEA Grapalat" w:hAnsi="GHEA Grapalat"/>
          <w:i w:val="0"/>
          <w:iCs/>
          <w:sz w:val="24"/>
          <w:szCs w:val="24"/>
        </w:rPr>
        <w:t>М.Тумасян</w:t>
      </w:r>
      <w:proofErr w:type="spellEnd"/>
      <w:proofErr w:type="gramEnd"/>
      <w:r w:rsidRPr="00F81884">
        <w:rPr>
          <w:rFonts w:ascii="GHEA Grapalat" w:hAnsi="GHEA Grapalat"/>
          <w:i w:val="0"/>
          <w:iCs/>
          <w:sz w:val="24"/>
          <w:szCs w:val="24"/>
        </w:rPr>
        <w:t xml:space="preserve"> 14</w:t>
      </w:r>
      <w:r w:rsidRPr="000F0CA8">
        <w:rPr>
          <w:rFonts w:ascii="GHEA Grapalat" w:hAnsi="GHEA Grapalat"/>
          <w:i w:val="0"/>
          <w:sz w:val="24"/>
          <w:szCs w:val="24"/>
        </w:rPr>
        <w:t xml:space="preserve">, в </w:t>
      </w:r>
      <w:r w:rsidRPr="00C844BA">
        <w:rPr>
          <w:rFonts w:ascii="GHEA Grapalat" w:hAnsi="GHEA Grapalat"/>
          <w:i w:val="0"/>
          <w:sz w:val="24"/>
          <w:szCs w:val="24"/>
        </w:rPr>
        <w:t>1</w:t>
      </w:r>
      <w:r>
        <w:rPr>
          <w:rFonts w:ascii="GHEA Grapalat" w:hAnsi="GHEA Grapalat"/>
          <w:i w:val="0"/>
          <w:sz w:val="24"/>
          <w:szCs w:val="24"/>
          <w:lang w:val="hy-AM"/>
        </w:rPr>
        <w:t>1</w:t>
      </w:r>
      <w:r w:rsidRPr="00C844BA">
        <w:rPr>
          <w:rFonts w:ascii="GHEA Grapalat" w:hAnsi="GHEA Grapalat"/>
          <w:i w:val="0"/>
          <w:sz w:val="24"/>
          <w:szCs w:val="24"/>
        </w:rPr>
        <w:t>:00</w:t>
      </w:r>
      <w:r>
        <w:rPr>
          <w:rFonts w:ascii="GHEA Grapalat" w:hAnsi="GHEA Grapalat"/>
          <w:i w:val="0"/>
          <w:sz w:val="24"/>
          <w:szCs w:val="24"/>
        </w:rPr>
        <w:t xml:space="preserve"> часов </w:t>
      </w:r>
      <w:proofErr w:type="gramStart"/>
      <w:r w:rsidRPr="00783897">
        <w:rPr>
          <w:rFonts w:ascii="GHEA Grapalat" w:hAnsi="GHEA Grapalat"/>
          <w:i w:val="0"/>
          <w:sz w:val="24"/>
          <w:szCs w:val="24"/>
        </w:rPr>
        <w:t>02</w:t>
      </w:r>
      <w:r w:rsidRPr="008D5FF1">
        <w:rPr>
          <w:rFonts w:ascii="GHEA Grapalat" w:hAnsi="GHEA Grapalat"/>
          <w:i w:val="0"/>
          <w:sz w:val="24"/>
          <w:szCs w:val="24"/>
        </w:rPr>
        <w:t xml:space="preserve"> </w:t>
      </w:r>
      <w:r w:rsidRPr="00D06CDB">
        <w:rPr>
          <w:rFonts w:ascii="GHEA Grapalat" w:hAnsi="GHEA Grapalat"/>
          <w:i w:val="0"/>
          <w:sz w:val="24"/>
          <w:szCs w:val="24"/>
        </w:rPr>
        <w:t xml:space="preserve"> </w:t>
      </w:r>
      <w:r w:rsidRPr="00D06CDB">
        <w:rPr>
          <w:rFonts w:ascii="GHEA Grapalat" w:hAnsi="GHEA Grapalat" w:hint="eastAsia"/>
          <w:i w:val="0"/>
          <w:sz w:val="24"/>
          <w:szCs w:val="24"/>
        </w:rPr>
        <w:t>марта</w:t>
      </w:r>
      <w:proofErr w:type="gramEnd"/>
      <w:r w:rsidRPr="00D06CDB">
        <w:rPr>
          <w:rFonts w:ascii="GHEA Grapalat" w:hAnsi="GHEA Grapalat"/>
          <w:i w:val="0"/>
          <w:sz w:val="24"/>
          <w:szCs w:val="24"/>
        </w:rPr>
        <w:t xml:space="preserve"> </w:t>
      </w:r>
      <w:r w:rsidRPr="00C844BA">
        <w:rPr>
          <w:rFonts w:ascii="GHEA Grapalat" w:hAnsi="GHEA Grapalat"/>
          <w:i w:val="0"/>
          <w:sz w:val="24"/>
          <w:szCs w:val="24"/>
        </w:rPr>
        <w:t xml:space="preserve"> 202</w:t>
      </w:r>
      <w:r w:rsidRPr="00783897">
        <w:rPr>
          <w:rFonts w:ascii="GHEA Grapalat" w:hAnsi="GHEA Grapalat"/>
          <w:i w:val="0"/>
          <w:sz w:val="24"/>
          <w:szCs w:val="24"/>
        </w:rPr>
        <w:t>6</w:t>
      </w:r>
      <w:r>
        <w:rPr>
          <w:rFonts w:ascii="GHEA Grapalat" w:hAnsi="GHEA Grapalat"/>
          <w:i w:val="0"/>
          <w:sz w:val="24"/>
          <w:szCs w:val="24"/>
        </w:rPr>
        <w:t>г.</w:t>
      </w:r>
    </w:p>
    <w:p w14:paraId="54D4017B" w14:textId="77777777" w:rsidR="00783897" w:rsidRPr="008D5FF1" w:rsidRDefault="00783897" w:rsidP="00783897">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449A9DE" w14:textId="77777777" w:rsidR="00783897" w:rsidRPr="008D5FF1" w:rsidRDefault="00783897" w:rsidP="00783897">
      <w:pPr>
        <w:pStyle w:val="a3"/>
        <w:widowControl w:val="0"/>
        <w:spacing w:after="160" w:line="276" w:lineRule="auto"/>
        <w:ind w:firstLine="567"/>
        <w:rPr>
          <w:rFonts w:ascii="GHEA Grapalat" w:hAnsi="GHEA Grapalat"/>
          <w:i w:val="0"/>
          <w:sz w:val="24"/>
          <w:szCs w:val="24"/>
        </w:rPr>
      </w:pPr>
      <w:r w:rsidRPr="00F761B7">
        <w:rPr>
          <w:rFonts w:ascii="GHEA Grapalat" w:hAnsi="GHEA Grapalat"/>
          <w:i w:val="0"/>
          <w:sz w:val="24"/>
          <w:szCs w:val="24"/>
        </w:rPr>
        <w:t>В случае толкования армянских и российских приглашений за основу следует принять армянскую версию приглашения.</w:t>
      </w:r>
    </w:p>
    <w:p w14:paraId="79068FD9" w14:textId="77777777" w:rsidR="00783897" w:rsidRPr="003A1EBB" w:rsidRDefault="00783897" w:rsidP="00783897">
      <w:pPr>
        <w:pStyle w:val="a3"/>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63650A">
        <w:rPr>
          <w:rFonts w:ascii="GHEA Grapalat" w:hAnsi="GHEA Grapalat"/>
          <w:i w:val="0"/>
          <w:sz w:val="24"/>
          <w:szCs w:val="24"/>
        </w:rPr>
        <w:t xml:space="preserve">Т. </w:t>
      </w:r>
      <w:proofErr w:type="spellStart"/>
      <w:r w:rsidRPr="0063650A">
        <w:rPr>
          <w:rFonts w:ascii="GHEA Grapalat" w:hAnsi="GHEA Grapalat"/>
          <w:i w:val="0"/>
          <w:sz w:val="24"/>
          <w:szCs w:val="24"/>
        </w:rPr>
        <w:t>Кюрегяну</w:t>
      </w:r>
      <w:proofErr w:type="spellEnd"/>
    </w:p>
    <w:p w14:paraId="0BC96EBF" w14:textId="77777777" w:rsidR="00783897" w:rsidRPr="009044F1" w:rsidRDefault="00783897" w:rsidP="00783897">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Pr>
          <w:rFonts w:ascii="GHEA Grapalat" w:hAnsi="GHEA Grapalat"/>
          <w:i w:val="0"/>
          <w:sz w:val="24"/>
          <w:szCs w:val="24"/>
          <w:lang w:val="hy-AM"/>
        </w:rPr>
        <w:t xml:space="preserve"> </w:t>
      </w:r>
      <w:r>
        <w:rPr>
          <w:rFonts w:ascii="GHEA Grapalat" w:hAnsi="GHEA Grapalat"/>
          <w:i w:val="0"/>
          <w:u w:val="single"/>
          <w:lang w:val="af-ZA"/>
        </w:rPr>
        <w:t>(</w:t>
      </w:r>
      <w:r>
        <w:rPr>
          <w:rFonts w:ascii="GHEA Grapalat" w:hAnsi="GHEA Grapalat"/>
          <w:i w:val="0"/>
          <w:u w:val="single"/>
          <w:lang w:val="hy-AM"/>
        </w:rPr>
        <w:t>+374</w:t>
      </w:r>
      <w:r>
        <w:rPr>
          <w:rFonts w:ascii="GHEA Grapalat" w:hAnsi="GHEA Grapalat"/>
          <w:i w:val="0"/>
          <w:u w:val="single"/>
          <w:lang w:val="af-ZA"/>
        </w:rPr>
        <w:t>)</w:t>
      </w:r>
      <w:r>
        <w:rPr>
          <w:rFonts w:ascii="GHEA Grapalat" w:hAnsi="GHEA Grapalat"/>
          <w:i w:val="0"/>
          <w:u w:val="single"/>
          <w:lang w:val="hy-AM"/>
        </w:rPr>
        <w:t>98882668</w:t>
      </w:r>
    </w:p>
    <w:p w14:paraId="49AA530D" w14:textId="77777777" w:rsidR="00783897" w:rsidRPr="005965FC" w:rsidRDefault="00783897" w:rsidP="00783897">
      <w:pPr>
        <w:pStyle w:val="a3"/>
        <w:spacing w:line="240" w:lineRule="auto"/>
        <w:ind w:left="981"/>
        <w:rPr>
          <w:rFonts w:ascii="GHEA Grapalat" w:hAnsi="GHEA Grapalat"/>
          <w:i w:val="0"/>
          <w:lang w:val="af-ZA"/>
        </w:rPr>
      </w:pPr>
      <w:r w:rsidRPr="009044F1">
        <w:rPr>
          <w:rFonts w:ascii="GHEA Grapalat" w:hAnsi="GHEA Grapalat"/>
          <w:i w:val="0"/>
          <w:sz w:val="24"/>
          <w:szCs w:val="24"/>
        </w:rPr>
        <w:t xml:space="preserve">Электронная почта </w:t>
      </w:r>
      <w:r w:rsidRPr="005965FC">
        <w:rPr>
          <w:rFonts w:ascii="GHEA Grapalat" w:hAnsi="GHEA Grapalat"/>
          <w:i w:val="0"/>
          <w:lang w:val="af-ZA"/>
        </w:rPr>
        <w:t>kotaykwua-shahagorcum@mail.ru</w:t>
      </w:r>
    </w:p>
    <w:p w14:paraId="2641065F" w14:textId="77777777" w:rsidR="00783897" w:rsidRDefault="00783897" w:rsidP="00783897">
      <w:pPr>
        <w:pStyle w:val="aa"/>
        <w:widowControl w:val="0"/>
        <w:spacing w:after="160"/>
        <w:ind w:firstLine="567"/>
        <w:rPr>
          <w:rFonts w:ascii="GHEA Grapalat" w:hAnsi="GHEA Grapalat"/>
          <w:sz w:val="16"/>
          <w:szCs w:val="16"/>
          <w:lang w:val="hy-AM"/>
        </w:rPr>
      </w:pPr>
      <w:r w:rsidRPr="008D5FF1">
        <w:rPr>
          <w:rFonts w:ascii="GHEA Grapalat" w:hAnsi="GHEA Grapalat"/>
        </w:rPr>
        <w:t xml:space="preserve">  </w:t>
      </w:r>
      <w:r w:rsidRPr="009C0A32">
        <w:rPr>
          <w:rFonts w:ascii="GHEA Grapalat" w:hAnsi="GHEA Grapalat"/>
        </w:rPr>
        <w:t xml:space="preserve">             </w:t>
      </w:r>
      <w:r w:rsidRPr="002111FD">
        <w:rPr>
          <w:rFonts w:ascii="GHEA Grapalat" w:hAnsi="GHEA Grapalat"/>
        </w:rPr>
        <w:t>Заказчик «</w:t>
      </w:r>
      <w:proofErr w:type="spellStart"/>
      <w:proofErr w:type="gramStart"/>
      <w:r w:rsidRPr="002111FD">
        <w:rPr>
          <w:rFonts w:ascii="GHEA Grapalat" w:hAnsi="GHEA Grapalat"/>
        </w:rPr>
        <w:t>Котайк</w:t>
      </w:r>
      <w:proofErr w:type="spellEnd"/>
      <w:r w:rsidRPr="002111FD">
        <w:rPr>
          <w:rFonts w:ascii="GHEA Grapalat" w:hAnsi="GHEA Grapalat"/>
        </w:rPr>
        <w:t>»  Обшество</w:t>
      </w:r>
      <w:proofErr w:type="gramEnd"/>
      <w:r w:rsidRPr="002111FD">
        <w:rPr>
          <w:rFonts w:ascii="GHEA Grapalat" w:hAnsi="GHEA Grapalat"/>
        </w:rPr>
        <w:t xml:space="preserve"> Водопользователей</w:t>
      </w:r>
      <w:r>
        <w:rPr>
          <w:rFonts w:ascii="GHEA Grapalat" w:hAnsi="GHEA Grapalat" w:cs="Sylfaen"/>
          <w:b/>
        </w:rPr>
        <w:t xml:space="preserve"> </w:t>
      </w:r>
      <w:r>
        <w:rPr>
          <w:rFonts w:ascii="GHEA Grapalat" w:hAnsi="GHEA Grapalat"/>
          <w:sz w:val="16"/>
          <w:szCs w:val="16"/>
          <w:lang w:val="hy-AM"/>
        </w:rPr>
        <w:t xml:space="preserve"> </w:t>
      </w:r>
    </w:p>
    <w:p w14:paraId="18E7A760" w14:textId="77777777" w:rsidR="00783897" w:rsidRDefault="00783897" w:rsidP="00783897">
      <w:pPr>
        <w:pStyle w:val="aa"/>
        <w:widowControl w:val="0"/>
        <w:spacing w:after="160"/>
        <w:ind w:firstLine="567"/>
        <w:rPr>
          <w:rFonts w:ascii="GHEA Grapalat" w:hAnsi="GHEA Grapalat"/>
          <w:sz w:val="16"/>
          <w:szCs w:val="16"/>
          <w:lang w:val="hy-AM"/>
        </w:rPr>
      </w:pPr>
    </w:p>
    <w:p w14:paraId="25CFD1F7" w14:textId="77777777" w:rsidR="00783897" w:rsidRDefault="00783897" w:rsidP="00783897">
      <w:pPr>
        <w:pStyle w:val="aa"/>
        <w:widowControl w:val="0"/>
        <w:spacing w:after="160"/>
        <w:ind w:firstLine="567"/>
        <w:rPr>
          <w:rFonts w:ascii="GHEA Grapalat" w:hAnsi="GHEA Grapalat"/>
          <w:sz w:val="16"/>
          <w:szCs w:val="16"/>
          <w:lang w:val="hy-AM"/>
        </w:rPr>
      </w:pPr>
    </w:p>
    <w:p w14:paraId="57DE2BFF" w14:textId="77777777" w:rsidR="00783897" w:rsidRDefault="00783897" w:rsidP="00783897">
      <w:pPr>
        <w:pStyle w:val="aa"/>
        <w:widowControl w:val="0"/>
        <w:spacing w:after="160"/>
        <w:ind w:firstLine="567"/>
        <w:rPr>
          <w:rFonts w:ascii="GHEA Grapalat" w:hAnsi="GHEA Grapalat"/>
          <w:sz w:val="16"/>
          <w:szCs w:val="16"/>
          <w:lang w:val="hy-AM"/>
        </w:rPr>
      </w:pPr>
    </w:p>
    <w:p w14:paraId="2D53DDCA" w14:textId="77777777" w:rsidR="00783897" w:rsidRDefault="00783897" w:rsidP="00783897">
      <w:pPr>
        <w:pStyle w:val="aa"/>
        <w:widowControl w:val="0"/>
        <w:spacing w:after="160"/>
        <w:ind w:firstLine="567"/>
        <w:rPr>
          <w:rFonts w:ascii="GHEA Grapalat" w:hAnsi="GHEA Grapalat"/>
          <w:sz w:val="16"/>
          <w:szCs w:val="16"/>
          <w:lang w:val="hy-AM"/>
        </w:rPr>
      </w:pPr>
    </w:p>
    <w:p w14:paraId="43165E7F" w14:textId="77777777" w:rsidR="00783897" w:rsidRDefault="00783897" w:rsidP="00783897">
      <w:pPr>
        <w:pStyle w:val="aa"/>
        <w:widowControl w:val="0"/>
        <w:spacing w:after="160"/>
        <w:ind w:firstLine="567"/>
        <w:rPr>
          <w:rFonts w:ascii="GHEA Grapalat" w:hAnsi="GHEA Grapalat"/>
          <w:sz w:val="16"/>
          <w:szCs w:val="16"/>
          <w:lang w:val="hy-AM"/>
        </w:rPr>
      </w:pPr>
    </w:p>
    <w:p w14:paraId="004FE3FC" w14:textId="77777777" w:rsidR="00783897" w:rsidRDefault="00783897" w:rsidP="00783897">
      <w:pPr>
        <w:pStyle w:val="aa"/>
        <w:widowControl w:val="0"/>
        <w:spacing w:after="160"/>
        <w:ind w:firstLine="567"/>
        <w:rPr>
          <w:rFonts w:ascii="GHEA Grapalat" w:hAnsi="GHEA Grapalat"/>
          <w:sz w:val="16"/>
          <w:szCs w:val="16"/>
          <w:lang w:val="hy-AM"/>
        </w:rPr>
      </w:pPr>
    </w:p>
    <w:p w14:paraId="0FDEB38C" w14:textId="77777777" w:rsidR="00783897" w:rsidRDefault="00783897" w:rsidP="00783897">
      <w:pPr>
        <w:pStyle w:val="aa"/>
        <w:widowControl w:val="0"/>
        <w:spacing w:after="160"/>
        <w:ind w:firstLine="567"/>
        <w:rPr>
          <w:rFonts w:ascii="GHEA Grapalat" w:hAnsi="GHEA Grapalat"/>
          <w:sz w:val="16"/>
          <w:szCs w:val="16"/>
          <w:lang w:val="hy-AM"/>
        </w:rPr>
      </w:pPr>
    </w:p>
    <w:p w14:paraId="63AEF7FF" w14:textId="77777777" w:rsidR="00783897" w:rsidRDefault="00783897" w:rsidP="00783897">
      <w:pPr>
        <w:pStyle w:val="aa"/>
        <w:widowControl w:val="0"/>
        <w:spacing w:after="160"/>
        <w:ind w:firstLine="567"/>
        <w:rPr>
          <w:rFonts w:ascii="GHEA Grapalat" w:hAnsi="GHEA Grapalat"/>
          <w:sz w:val="16"/>
          <w:szCs w:val="16"/>
          <w:lang w:val="hy-AM"/>
        </w:rPr>
      </w:pPr>
    </w:p>
    <w:p w14:paraId="4CA40386" w14:textId="77777777" w:rsidR="00783897" w:rsidRDefault="00783897" w:rsidP="00783897">
      <w:pPr>
        <w:pStyle w:val="aa"/>
        <w:widowControl w:val="0"/>
        <w:spacing w:after="160"/>
        <w:ind w:firstLine="567"/>
        <w:rPr>
          <w:rFonts w:ascii="GHEA Grapalat" w:hAnsi="GHEA Grapalat"/>
          <w:sz w:val="16"/>
          <w:szCs w:val="16"/>
          <w:lang w:val="hy-AM"/>
        </w:rPr>
      </w:pPr>
    </w:p>
    <w:p w14:paraId="5A4E86A4" w14:textId="77777777" w:rsidR="00783897" w:rsidRDefault="00783897" w:rsidP="00783897">
      <w:pPr>
        <w:pStyle w:val="aa"/>
        <w:widowControl w:val="0"/>
        <w:spacing w:after="160"/>
        <w:ind w:firstLine="567"/>
        <w:rPr>
          <w:rFonts w:ascii="GHEA Grapalat" w:hAnsi="GHEA Grapalat"/>
          <w:sz w:val="16"/>
          <w:szCs w:val="16"/>
          <w:lang w:val="hy-AM"/>
        </w:rPr>
      </w:pPr>
    </w:p>
    <w:p w14:paraId="62BD4F6B" w14:textId="77777777" w:rsidR="00783897" w:rsidRDefault="00783897" w:rsidP="00783897">
      <w:pPr>
        <w:pStyle w:val="aa"/>
        <w:widowControl w:val="0"/>
        <w:spacing w:after="160"/>
        <w:ind w:firstLine="567"/>
        <w:rPr>
          <w:rFonts w:ascii="GHEA Grapalat" w:hAnsi="GHEA Grapalat"/>
          <w:sz w:val="16"/>
          <w:szCs w:val="16"/>
          <w:lang w:val="hy-AM"/>
        </w:rPr>
      </w:pPr>
    </w:p>
    <w:p w14:paraId="7AD1A5A5" w14:textId="77777777" w:rsidR="00783897" w:rsidRDefault="00783897" w:rsidP="00783897">
      <w:pPr>
        <w:pStyle w:val="aa"/>
        <w:widowControl w:val="0"/>
        <w:spacing w:after="160"/>
        <w:ind w:firstLine="567"/>
        <w:rPr>
          <w:rFonts w:ascii="GHEA Grapalat" w:hAnsi="GHEA Grapalat"/>
          <w:sz w:val="16"/>
          <w:szCs w:val="16"/>
          <w:lang w:val="hy-AM"/>
        </w:rPr>
      </w:pPr>
    </w:p>
    <w:p w14:paraId="6252B63D" w14:textId="77777777" w:rsidR="00783897" w:rsidRDefault="00783897" w:rsidP="00783897">
      <w:pPr>
        <w:pStyle w:val="aa"/>
        <w:widowControl w:val="0"/>
        <w:spacing w:after="160"/>
        <w:ind w:firstLine="567"/>
        <w:rPr>
          <w:rFonts w:ascii="GHEA Grapalat" w:hAnsi="GHEA Grapalat"/>
          <w:sz w:val="16"/>
          <w:szCs w:val="16"/>
          <w:lang w:val="hy-AM"/>
        </w:rPr>
      </w:pPr>
    </w:p>
    <w:p w14:paraId="445D4E8A" w14:textId="77777777" w:rsidR="00783897" w:rsidRDefault="00783897" w:rsidP="00783897">
      <w:pPr>
        <w:pStyle w:val="aa"/>
        <w:widowControl w:val="0"/>
        <w:spacing w:after="160"/>
        <w:ind w:firstLine="567"/>
        <w:rPr>
          <w:rFonts w:ascii="GHEA Grapalat" w:hAnsi="GHEA Grapalat"/>
          <w:sz w:val="16"/>
          <w:szCs w:val="16"/>
          <w:lang w:val="hy-AM"/>
        </w:rPr>
      </w:pPr>
    </w:p>
    <w:p w14:paraId="34AC6F53" w14:textId="77777777" w:rsidR="00783897" w:rsidRDefault="00783897" w:rsidP="00783897">
      <w:pPr>
        <w:pStyle w:val="aa"/>
        <w:widowControl w:val="0"/>
        <w:spacing w:after="160"/>
        <w:ind w:firstLine="567"/>
        <w:rPr>
          <w:rFonts w:ascii="GHEA Grapalat" w:hAnsi="GHEA Grapalat"/>
          <w:sz w:val="16"/>
          <w:szCs w:val="16"/>
          <w:lang w:val="hy-AM"/>
        </w:rPr>
      </w:pPr>
    </w:p>
    <w:p w14:paraId="2DF0750F" w14:textId="77777777" w:rsidR="00783897" w:rsidRDefault="00783897" w:rsidP="00783897">
      <w:pPr>
        <w:pStyle w:val="aa"/>
        <w:widowControl w:val="0"/>
        <w:spacing w:after="160"/>
        <w:ind w:firstLine="567"/>
        <w:rPr>
          <w:rFonts w:ascii="GHEA Grapalat" w:hAnsi="GHEA Grapalat"/>
          <w:sz w:val="16"/>
          <w:szCs w:val="16"/>
          <w:lang w:val="hy-AM"/>
        </w:rPr>
      </w:pPr>
    </w:p>
    <w:p w14:paraId="0FDE816A" w14:textId="77777777" w:rsidR="00783897" w:rsidRDefault="00783897" w:rsidP="00783897">
      <w:pPr>
        <w:pStyle w:val="aa"/>
        <w:widowControl w:val="0"/>
        <w:spacing w:after="160"/>
        <w:ind w:firstLine="567"/>
        <w:rPr>
          <w:rFonts w:ascii="GHEA Grapalat" w:hAnsi="GHEA Grapalat"/>
          <w:sz w:val="16"/>
          <w:szCs w:val="16"/>
          <w:lang w:val="hy-AM"/>
        </w:rPr>
      </w:pPr>
    </w:p>
    <w:p w14:paraId="2AD1542C" w14:textId="77777777" w:rsidR="00783897" w:rsidRDefault="00783897" w:rsidP="00783897">
      <w:pPr>
        <w:pStyle w:val="aa"/>
        <w:widowControl w:val="0"/>
        <w:spacing w:after="160"/>
        <w:ind w:firstLine="567"/>
        <w:rPr>
          <w:rFonts w:ascii="GHEA Grapalat" w:hAnsi="GHEA Grapalat"/>
          <w:sz w:val="16"/>
          <w:szCs w:val="16"/>
          <w:lang w:val="hy-AM"/>
        </w:rPr>
      </w:pPr>
    </w:p>
    <w:p w14:paraId="25E099AD" w14:textId="77777777" w:rsidR="00783897" w:rsidRDefault="00783897" w:rsidP="00783897">
      <w:pPr>
        <w:pStyle w:val="aa"/>
        <w:widowControl w:val="0"/>
        <w:spacing w:after="160"/>
        <w:ind w:firstLine="567"/>
        <w:rPr>
          <w:rFonts w:ascii="GHEA Grapalat" w:hAnsi="GHEA Grapalat"/>
          <w:sz w:val="16"/>
          <w:szCs w:val="16"/>
          <w:lang w:val="hy-AM"/>
        </w:rPr>
      </w:pPr>
    </w:p>
    <w:p w14:paraId="6C142175" w14:textId="77777777" w:rsidR="00783897" w:rsidRDefault="00783897" w:rsidP="00783897">
      <w:pPr>
        <w:pStyle w:val="aa"/>
        <w:widowControl w:val="0"/>
        <w:spacing w:after="160"/>
        <w:ind w:firstLine="567"/>
        <w:rPr>
          <w:rFonts w:ascii="GHEA Grapalat" w:hAnsi="GHEA Grapalat"/>
          <w:sz w:val="16"/>
          <w:szCs w:val="16"/>
          <w:lang w:val="hy-AM"/>
        </w:rPr>
      </w:pPr>
    </w:p>
    <w:p w14:paraId="506CF29C" w14:textId="77777777" w:rsidR="00783897" w:rsidRDefault="00783897" w:rsidP="00783897">
      <w:pPr>
        <w:pStyle w:val="aa"/>
        <w:widowControl w:val="0"/>
        <w:spacing w:after="160"/>
        <w:ind w:firstLine="567"/>
        <w:rPr>
          <w:rFonts w:ascii="GHEA Grapalat" w:hAnsi="GHEA Grapalat"/>
          <w:sz w:val="16"/>
          <w:szCs w:val="16"/>
          <w:lang w:val="hy-AM"/>
        </w:rPr>
      </w:pPr>
    </w:p>
    <w:p w14:paraId="7ADA1E98" w14:textId="77777777" w:rsidR="00783897" w:rsidRDefault="00783897" w:rsidP="00783897">
      <w:pPr>
        <w:pStyle w:val="aa"/>
        <w:widowControl w:val="0"/>
        <w:spacing w:after="160"/>
        <w:ind w:firstLine="567"/>
        <w:rPr>
          <w:rFonts w:ascii="GHEA Grapalat" w:hAnsi="GHEA Grapalat"/>
          <w:sz w:val="16"/>
          <w:szCs w:val="16"/>
          <w:lang w:val="hy-AM"/>
        </w:rPr>
      </w:pPr>
    </w:p>
    <w:p w14:paraId="24DD27B1" w14:textId="77777777" w:rsidR="00783897" w:rsidRDefault="00783897" w:rsidP="00783897">
      <w:pPr>
        <w:pStyle w:val="aa"/>
        <w:widowControl w:val="0"/>
        <w:spacing w:after="160"/>
        <w:ind w:firstLine="567"/>
        <w:rPr>
          <w:rFonts w:ascii="GHEA Grapalat" w:hAnsi="GHEA Grapalat"/>
          <w:sz w:val="16"/>
          <w:szCs w:val="16"/>
          <w:lang w:val="hy-AM"/>
        </w:rPr>
      </w:pPr>
    </w:p>
    <w:p w14:paraId="1E82331C" w14:textId="77777777" w:rsidR="00783897" w:rsidRDefault="00783897" w:rsidP="00783897">
      <w:pPr>
        <w:pStyle w:val="aa"/>
        <w:widowControl w:val="0"/>
        <w:spacing w:after="160"/>
        <w:ind w:firstLine="567"/>
        <w:rPr>
          <w:rFonts w:ascii="GHEA Grapalat" w:hAnsi="GHEA Grapalat"/>
          <w:sz w:val="16"/>
          <w:szCs w:val="16"/>
          <w:lang w:val="hy-AM"/>
        </w:rPr>
      </w:pPr>
    </w:p>
    <w:p w14:paraId="154CF547" w14:textId="77777777" w:rsidR="00783897" w:rsidRDefault="00783897" w:rsidP="00783897">
      <w:pPr>
        <w:pStyle w:val="aa"/>
        <w:widowControl w:val="0"/>
        <w:spacing w:after="160"/>
        <w:ind w:firstLine="567"/>
        <w:rPr>
          <w:rFonts w:ascii="GHEA Grapalat" w:hAnsi="GHEA Grapalat"/>
          <w:sz w:val="16"/>
          <w:szCs w:val="16"/>
          <w:lang w:val="hy-AM"/>
        </w:rPr>
      </w:pPr>
    </w:p>
    <w:p w14:paraId="3DECB6D7" w14:textId="77777777" w:rsidR="00783897" w:rsidRDefault="00783897" w:rsidP="00783897">
      <w:pPr>
        <w:pStyle w:val="aa"/>
        <w:widowControl w:val="0"/>
        <w:spacing w:after="160"/>
        <w:ind w:firstLine="567"/>
        <w:jc w:val="right"/>
        <w:rPr>
          <w:rFonts w:ascii="GHEA Grapalat" w:hAnsi="GHEA Grapalat"/>
          <w:sz w:val="16"/>
          <w:szCs w:val="16"/>
          <w:lang w:val="hy-AM"/>
        </w:rPr>
      </w:pPr>
    </w:p>
    <w:p w14:paraId="3D2F3078" w14:textId="77777777" w:rsidR="00783897" w:rsidRPr="004A654B" w:rsidRDefault="00783897" w:rsidP="00783897">
      <w:pPr>
        <w:pStyle w:val="aa"/>
        <w:spacing w:after="0"/>
        <w:ind w:right="-7" w:firstLine="567"/>
        <w:jc w:val="center"/>
        <w:rPr>
          <w:rFonts w:ascii="GHEA Grapalat" w:hAnsi="GHEA Grapalat" w:cs="Sylfaen"/>
          <w:i/>
          <w:sz w:val="18"/>
          <w:szCs w:val="20"/>
          <w:lang w:val="af-ZA"/>
        </w:rPr>
      </w:pPr>
      <w:r w:rsidRPr="004A654B">
        <w:rPr>
          <w:rFonts w:ascii="GHEA Grapalat" w:hAnsi="GHEA Grapalat" w:cs="Sylfaen"/>
          <w:i/>
          <w:sz w:val="18"/>
          <w:szCs w:val="20"/>
          <w:lang w:val="af-ZA"/>
        </w:rPr>
        <w:t>STATEMENT:</w:t>
      </w:r>
    </w:p>
    <w:p w14:paraId="566347AE" w14:textId="77777777" w:rsidR="00783897" w:rsidRPr="00743A79" w:rsidRDefault="00783897" w:rsidP="00783897">
      <w:pPr>
        <w:pStyle w:val="aa"/>
        <w:spacing w:after="0"/>
        <w:ind w:right="-7" w:firstLine="567"/>
        <w:jc w:val="center"/>
        <w:rPr>
          <w:rFonts w:ascii="GHEA Grapalat" w:hAnsi="GHEA Grapalat" w:cs="Sylfaen"/>
          <w:i/>
          <w:sz w:val="18"/>
          <w:szCs w:val="20"/>
          <w:lang w:val="af-ZA"/>
        </w:rPr>
      </w:pPr>
      <w:r w:rsidRPr="00743A79">
        <w:rPr>
          <w:rFonts w:ascii="GHEA Grapalat" w:hAnsi="GHEA Grapalat" w:cs="Sylfaen"/>
          <w:i/>
          <w:sz w:val="18"/>
          <w:szCs w:val="20"/>
          <w:lang w:val="af-ZA"/>
        </w:rPr>
        <w:t>ABOUT RATING REQUEST</w:t>
      </w:r>
    </w:p>
    <w:p w14:paraId="39C1C11E" w14:textId="77777777" w:rsidR="00783897" w:rsidRDefault="00783897" w:rsidP="00783897">
      <w:pPr>
        <w:pStyle w:val="a3"/>
        <w:spacing w:line="240" w:lineRule="auto"/>
        <w:rPr>
          <w:rFonts w:ascii="GHEA Grapalat" w:hAnsi="GHEA Grapalat"/>
          <w:i w:val="0"/>
          <w:lang w:val="af-ZA"/>
        </w:rPr>
      </w:pPr>
    </w:p>
    <w:p w14:paraId="591A6CBF" w14:textId="77777777" w:rsidR="00783897" w:rsidRPr="00743A79" w:rsidRDefault="00783897" w:rsidP="00783897">
      <w:pPr>
        <w:pStyle w:val="a3"/>
        <w:spacing w:line="240" w:lineRule="auto"/>
        <w:jc w:val="center"/>
        <w:rPr>
          <w:rFonts w:ascii="GHEA Grapalat" w:hAnsi="GHEA Grapalat"/>
          <w:i w:val="0"/>
          <w:lang w:val="af-ZA"/>
        </w:rPr>
      </w:pPr>
      <w:r w:rsidRPr="00743A79">
        <w:rPr>
          <w:rFonts w:ascii="GHEA Grapalat" w:hAnsi="GHEA Grapalat"/>
          <w:i w:val="0"/>
          <w:lang w:val="af-ZA"/>
        </w:rPr>
        <w:t>This text of the statement is approved by the evaluation committee</w:t>
      </w:r>
    </w:p>
    <w:p w14:paraId="65CAB4D9" w14:textId="69299307" w:rsidR="00783897" w:rsidRPr="00743A79" w:rsidRDefault="00093F3E" w:rsidP="00783897">
      <w:pPr>
        <w:pStyle w:val="a3"/>
        <w:spacing w:line="240" w:lineRule="auto"/>
        <w:jc w:val="center"/>
        <w:rPr>
          <w:rFonts w:ascii="GHEA Grapalat" w:hAnsi="GHEA Grapalat"/>
          <w:i w:val="0"/>
          <w:lang w:val="af-ZA"/>
        </w:rPr>
      </w:pPr>
      <w:r>
        <w:rPr>
          <w:rFonts w:ascii="GHEA Grapalat" w:hAnsi="GHEA Grapalat"/>
          <w:i w:val="0"/>
          <w:lang w:val="af-ZA"/>
        </w:rPr>
        <w:t>f</w:t>
      </w:r>
      <w:r w:rsidR="009A462C" w:rsidRPr="009A462C">
        <w:rPr>
          <w:rFonts w:ascii="GHEA Grapalat" w:hAnsi="GHEA Grapalat"/>
          <w:i w:val="0"/>
          <w:lang w:val="af-ZA"/>
        </w:rPr>
        <w:t xml:space="preserve">ebruary </w:t>
      </w:r>
      <w:r w:rsidR="00783897" w:rsidRPr="00743A79">
        <w:rPr>
          <w:rFonts w:ascii="GHEA Grapalat" w:hAnsi="GHEA Grapalat"/>
          <w:i w:val="0"/>
          <w:lang w:val="af-ZA"/>
        </w:rPr>
        <w:t xml:space="preserve"> </w:t>
      </w:r>
      <w:r w:rsidR="009A462C">
        <w:rPr>
          <w:rFonts w:ascii="GHEA Grapalat" w:hAnsi="GHEA Grapalat"/>
          <w:i w:val="0"/>
          <w:lang w:val="af-ZA"/>
        </w:rPr>
        <w:t>19</w:t>
      </w:r>
      <w:r w:rsidR="00783897" w:rsidRPr="00743A79">
        <w:rPr>
          <w:rFonts w:ascii="GHEA Grapalat" w:hAnsi="GHEA Grapalat"/>
          <w:i w:val="0"/>
          <w:lang w:val="af-ZA"/>
        </w:rPr>
        <w:t>, 202</w:t>
      </w:r>
      <w:r w:rsidR="009A462C" w:rsidRPr="009A462C">
        <w:rPr>
          <w:rFonts w:ascii="GHEA Grapalat" w:hAnsi="GHEA Grapalat"/>
          <w:i w:val="0"/>
          <w:lang w:val="af-ZA"/>
        </w:rPr>
        <w:t>6</w:t>
      </w:r>
      <w:r w:rsidR="00783897" w:rsidRPr="00743A79">
        <w:rPr>
          <w:rFonts w:ascii="GHEA Grapalat" w:hAnsi="GHEA Grapalat"/>
          <w:i w:val="0"/>
          <w:lang w:val="af-ZA"/>
        </w:rPr>
        <w:t xml:space="preserve"> by decision N1</w:t>
      </w:r>
    </w:p>
    <w:p w14:paraId="2C88E464" w14:textId="16AD2142" w:rsidR="00783897" w:rsidRPr="00743A79" w:rsidRDefault="00783897" w:rsidP="00783897">
      <w:pPr>
        <w:pStyle w:val="a3"/>
        <w:spacing w:line="240" w:lineRule="auto"/>
        <w:jc w:val="center"/>
        <w:rPr>
          <w:rFonts w:ascii="GHEA Grapalat" w:hAnsi="GHEA Grapalat"/>
          <w:i w:val="0"/>
          <w:lang w:val="af-ZA"/>
        </w:rPr>
      </w:pPr>
      <w:r w:rsidRPr="00743A79">
        <w:rPr>
          <w:rFonts w:ascii="GHEA Grapalat" w:hAnsi="GHEA Grapalat"/>
          <w:i w:val="0"/>
          <w:lang w:val="af-ZA"/>
        </w:rPr>
        <w:t xml:space="preserve">Procedure code </w:t>
      </w:r>
      <w:r>
        <w:rPr>
          <w:rFonts w:ascii="GHEA Grapalat" w:hAnsi="GHEA Grapalat"/>
          <w:i w:val="0"/>
          <w:lang w:val="af-ZA"/>
        </w:rPr>
        <w:t>«ԿՈ ՋՕԸ-ԳՀԱՊՁԲ-2</w:t>
      </w:r>
      <w:r w:rsidR="009A462C">
        <w:rPr>
          <w:rFonts w:ascii="GHEA Grapalat" w:hAnsi="GHEA Grapalat"/>
          <w:i w:val="0"/>
          <w:lang w:val="af-ZA"/>
        </w:rPr>
        <w:t>6</w:t>
      </w:r>
      <w:r>
        <w:rPr>
          <w:rFonts w:ascii="GHEA Grapalat" w:hAnsi="GHEA Grapalat"/>
          <w:i w:val="0"/>
          <w:lang w:val="af-ZA"/>
        </w:rPr>
        <w:t>/0</w:t>
      </w:r>
      <w:r w:rsidR="009A462C">
        <w:rPr>
          <w:rFonts w:ascii="GHEA Grapalat" w:hAnsi="GHEA Grapalat"/>
          <w:i w:val="0"/>
          <w:lang w:val="af-ZA"/>
        </w:rPr>
        <w:t>1</w:t>
      </w:r>
      <w:r>
        <w:rPr>
          <w:rFonts w:ascii="GHEA Grapalat" w:hAnsi="GHEA Grapalat"/>
          <w:i w:val="0"/>
          <w:lang w:val="af-ZA"/>
        </w:rPr>
        <w:t xml:space="preserve">»   </w:t>
      </w:r>
    </w:p>
    <w:p w14:paraId="1AAE97F6" w14:textId="77777777" w:rsidR="00783897" w:rsidRPr="00743A79" w:rsidRDefault="00783897" w:rsidP="00783897">
      <w:pPr>
        <w:pStyle w:val="a3"/>
        <w:spacing w:line="240" w:lineRule="auto"/>
        <w:rPr>
          <w:rFonts w:ascii="GHEA Grapalat" w:hAnsi="GHEA Grapalat"/>
          <w:i w:val="0"/>
          <w:lang w:val="af-ZA"/>
        </w:rPr>
      </w:pPr>
    </w:p>
    <w:p w14:paraId="370884B8"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The client is "Kotayk" WUA, which is located in the Republic of Armenia. Kotayk marz, c. Balahovit M. at 14 Tumasyan Street, announces a request for quotation, which is carried out in one phase.</w:t>
      </w:r>
    </w:p>
    <w:p w14:paraId="5CD86434" w14:textId="77777777" w:rsidR="00783897" w:rsidRPr="00C54D28" w:rsidRDefault="00783897" w:rsidP="00783897">
      <w:pPr>
        <w:pStyle w:val="aa"/>
        <w:spacing w:after="0"/>
        <w:ind w:right="-7" w:firstLine="567"/>
        <w:jc w:val="both"/>
        <w:rPr>
          <w:rFonts w:ascii="GHEA Grapalat" w:hAnsi="GHEA Grapalat"/>
          <w:sz w:val="20"/>
          <w:szCs w:val="20"/>
          <w:lang w:val="af-ZA"/>
        </w:rPr>
      </w:pPr>
      <w:r w:rsidRPr="00C54D28">
        <w:rPr>
          <w:rFonts w:ascii="GHEA Grapalat" w:hAnsi="GHEA Grapalat"/>
          <w:sz w:val="20"/>
          <w:szCs w:val="20"/>
          <w:lang w:val="af-ZA"/>
        </w:rPr>
        <w:t>As a result of this procedure, the selected participant will be offered to sign a fuel supply contract (hereinafter referred to as the contract) in accordance with the established procedure.</w:t>
      </w:r>
    </w:p>
    <w:p w14:paraId="7489052A"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47981A23"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The conditions presented to the persons who do not have the right to participate in this procedure, as well as to the participants, are defined in the invitation to this procedure.</w:t>
      </w:r>
    </w:p>
    <w:p w14:paraId="312F908D"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The selected participant is determined from the number of participants who have submitted sufficiently evaluated bids on non-price terms, on the principle of giving preference to the participant who submitted the lowest price offer.</w:t>
      </w:r>
    </w:p>
    <w:p w14:paraId="08C930EA"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In the event of a request to issue an invitation in electronic form, the customer shall provide free of charge the issuance of the invitation in electronic form during the working day following the day of receiving the application.</w:t>
      </w:r>
    </w:p>
    <w:p w14:paraId="2966439F"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Applications for participation in this procedure must be submitted to Kotayk Marz, RA. Balahovit M. at Tumasyan 14, in documentary form by 1</w:t>
      </w:r>
      <w:r>
        <w:rPr>
          <w:rFonts w:ascii="GHEA Grapalat" w:hAnsi="GHEA Grapalat"/>
          <w:i w:val="0"/>
          <w:lang w:val="hy-AM"/>
        </w:rPr>
        <w:t>1</w:t>
      </w:r>
      <w:r w:rsidRPr="00743A79">
        <w:rPr>
          <w:rFonts w:ascii="GHEA Grapalat" w:hAnsi="GHEA Grapalat"/>
          <w:i w:val="0"/>
          <w:lang w:val="af-ZA"/>
        </w:rPr>
        <w:t xml:space="preserve">:00 on the </w:t>
      </w:r>
      <w:r>
        <w:rPr>
          <w:rFonts w:ascii="GHEA Grapalat" w:hAnsi="GHEA Grapalat"/>
          <w:i w:val="0"/>
          <w:lang w:val="hy-AM"/>
        </w:rPr>
        <w:t>8</w:t>
      </w:r>
      <w:r w:rsidRPr="00743A79">
        <w:rPr>
          <w:rFonts w:ascii="GHEA Grapalat" w:hAnsi="GHEA Grapalat"/>
          <w:i w:val="0"/>
          <w:lang w:val="af-ZA"/>
        </w:rPr>
        <w:t>th day from the date of publication of this announcement.</w:t>
      </w:r>
    </w:p>
    <w:p w14:paraId="533CF098"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In addition to Armenian, applications can also be submitted in English or Russian.</w:t>
      </w:r>
    </w:p>
    <w:p w14:paraId="63E6DC25" w14:textId="41F13174"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 xml:space="preserve">The opening of applications will take place in Kotayk Marz, RA. Balahovit M. At 14 Tumasyan Street, on March </w:t>
      </w:r>
      <w:r w:rsidR="00093F3E">
        <w:rPr>
          <w:rFonts w:ascii="GHEA Grapalat" w:hAnsi="GHEA Grapalat"/>
          <w:i w:val="0"/>
          <w:lang w:val="af-ZA"/>
        </w:rPr>
        <w:t>02</w:t>
      </w:r>
      <w:r w:rsidRPr="00743A79">
        <w:rPr>
          <w:rFonts w:ascii="GHEA Grapalat" w:hAnsi="GHEA Grapalat"/>
          <w:i w:val="0"/>
          <w:lang w:val="af-ZA"/>
        </w:rPr>
        <w:t>, 202</w:t>
      </w:r>
      <w:r w:rsidR="00093F3E">
        <w:rPr>
          <w:rFonts w:ascii="GHEA Grapalat" w:hAnsi="GHEA Grapalat"/>
          <w:i w:val="0"/>
          <w:lang w:val="hy-AM"/>
        </w:rPr>
        <w:t>6</w:t>
      </w:r>
      <w:r w:rsidRPr="00743A79">
        <w:rPr>
          <w:rFonts w:ascii="GHEA Grapalat" w:hAnsi="GHEA Grapalat"/>
          <w:i w:val="0"/>
          <w:lang w:val="af-ZA"/>
        </w:rPr>
        <w:t xml:space="preserve"> at 1</w:t>
      </w:r>
      <w:r>
        <w:rPr>
          <w:rFonts w:ascii="GHEA Grapalat" w:hAnsi="GHEA Grapalat"/>
          <w:i w:val="0"/>
          <w:lang w:val="hy-AM"/>
        </w:rPr>
        <w:t>1</w:t>
      </w:r>
      <w:r w:rsidRPr="00743A79">
        <w:rPr>
          <w:rFonts w:ascii="GHEA Grapalat" w:hAnsi="GHEA Grapalat"/>
          <w:i w:val="0"/>
          <w:lang w:val="af-ZA"/>
        </w:rPr>
        <w:t>:00.</w:t>
      </w:r>
    </w:p>
    <w:p w14:paraId="2A986AFC"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The appeal regarding this procedure is carried out in accordance with the procedure established by the RA Law "On Purchases" and the RA Civil Procedure Code.</w:t>
      </w:r>
    </w:p>
    <w:p w14:paraId="344CFC78"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To get additional information related to this statement, you can contact the secretary of the evaluation committee, T. Kyureghyan</w:t>
      </w:r>
    </w:p>
    <w:p w14:paraId="087E66E8" w14:textId="77777777" w:rsidR="00783897" w:rsidRPr="00743A79" w:rsidRDefault="00783897" w:rsidP="00783897">
      <w:pPr>
        <w:pStyle w:val="a3"/>
        <w:spacing w:line="240" w:lineRule="auto"/>
        <w:rPr>
          <w:rFonts w:ascii="GHEA Grapalat" w:hAnsi="GHEA Grapalat"/>
          <w:i w:val="0"/>
          <w:lang w:val="af-ZA"/>
        </w:rPr>
      </w:pPr>
      <w:r>
        <w:rPr>
          <w:rFonts w:ascii="GHEA Grapalat" w:hAnsi="GHEA Grapalat"/>
          <w:i w:val="0"/>
          <w:lang w:val="af-ZA"/>
        </w:rPr>
        <w:t>TEL.</w:t>
      </w:r>
      <w:r w:rsidRPr="00A71D81">
        <w:rPr>
          <w:rFonts w:ascii="GHEA Grapalat" w:hAnsi="GHEA Grapalat"/>
          <w:i w:val="0"/>
          <w:lang w:val="af-ZA"/>
        </w:rPr>
        <w:t xml:space="preserve"> </w:t>
      </w:r>
      <w:r w:rsidRPr="00743A79">
        <w:rPr>
          <w:rFonts w:ascii="GHEA Grapalat" w:hAnsi="GHEA Grapalat"/>
          <w:i w:val="0"/>
          <w:lang w:val="af-ZA"/>
        </w:rPr>
        <w:t>+374 98 88 26 68</w:t>
      </w:r>
    </w:p>
    <w:p w14:paraId="743E878D" w14:textId="77777777" w:rsidR="00783897" w:rsidRPr="00743A79" w:rsidRDefault="00783897" w:rsidP="00783897">
      <w:pPr>
        <w:pStyle w:val="a3"/>
        <w:spacing w:line="240" w:lineRule="auto"/>
        <w:rPr>
          <w:rFonts w:ascii="GHEA Grapalat" w:hAnsi="GHEA Grapalat"/>
          <w:i w:val="0"/>
          <w:lang w:val="af-ZA"/>
        </w:rPr>
      </w:pPr>
    </w:p>
    <w:p w14:paraId="1DE3320C"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Email kotaykwua-shahagorcum@mail.ru</w:t>
      </w:r>
    </w:p>
    <w:p w14:paraId="3003B9B9" w14:textId="77777777" w:rsidR="00783897" w:rsidRPr="00743A79" w:rsidRDefault="00783897" w:rsidP="00783897">
      <w:pPr>
        <w:pStyle w:val="a3"/>
        <w:spacing w:line="240" w:lineRule="auto"/>
        <w:rPr>
          <w:rFonts w:ascii="GHEA Grapalat" w:hAnsi="GHEA Grapalat"/>
          <w:i w:val="0"/>
          <w:lang w:val="af-ZA"/>
        </w:rPr>
      </w:pPr>
      <w:r w:rsidRPr="00743A79">
        <w:rPr>
          <w:rFonts w:ascii="GHEA Grapalat" w:hAnsi="GHEA Grapalat"/>
          <w:i w:val="0"/>
          <w:lang w:val="af-ZA"/>
        </w:rPr>
        <w:t>Client:</w:t>
      </w:r>
      <w:r w:rsidRPr="00743A79">
        <w:rPr>
          <w:rFonts w:ascii="GHEA Grapalat" w:hAnsi="GHEA Grapalat"/>
          <w:b/>
          <w:i w:val="0"/>
          <w:lang w:val="af-ZA"/>
        </w:rPr>
        <w:t xml:space="preserve"> </w:t>
      </w:r>
      <w:r w:rsidRPr="00743A79">
        <w:rPr>
          <w:rFonts w:ascii="GHEA Grapalat" w:hAnsi="GHEA Grapalat"/>
          <w:i w:val="0"/>
          <w:lang w:val="af-ZA"/>
        </w:rPr>
        <w:t>kotayk water users company</w:t>
      </w:r>
    </w:p>
    <w:p w14:paraId="3BC0FBEE" w14:textId="77777777" w:rsidR="00783897" w:rsidRDefault="00783897" w:rsidP="00B46D58">
      <w:pPr>
        <w:pStyle w:val="aa"/>
        <w:widowControl w:val="0"/>
        <w:spacing w:after="160"/>
        <w:ind w:firstLine="567"/>
        <w:jc w:val="right"/>
        <w:rPr>
          <w:rFonts w:ascii="GHEA Grapalat" w:hAnsi="GHEA Grapalat"/>
          <w:i/>
          <w:lang w:val="af-ZA"/>
        </w:rPr>
      </w:pPr>
    </w:p>
    <w:p w14:paraId="59945217" w14:textId="77777777" w:rsidR="00783897" w:rsidRDefault="00783897" w:rsidP="00B46D58">
      <w:pPr>
        <w:pStyle w:val="aa"/>
        <w:widowControl w:val="0"/>
        <w:spacing w:after="160"/>
        <w:ind w:firstLine="567"/>
        <w:jc w:val="right"/>
        <w:rPr>
          <w:rFonts w:ascii="GHEA Grapalat" w:hAnsi="GHEA Grapalat"/>
          <w:i/>
          <w:lang w:val="af-ZA"/>
        </w:rPr>
      </w:pPr>
    </w:p>
    <w:p w14:paraId="60AABDCC" w14:textId="77777777" w:rsidR="00783897" w:rsidRDefault="00783897" w:rsidP="00B46D58">
      <w:pPr>
        <w:pStyle w:val="aa"/>
        <w:widowControl w:val="0"/>
        <w:spacing w:after="160"/>
        <w:ind w:firstLine="567"/>
        <w:jc w:val="right"/>
        <w:rPr>
          <w:rFonts w:ascii="GHEA Grapalat" w:hAnsi="GHEA Grapalat"/>
          <w:i/>
          <w:lang w:val="af-ZA"/>
        </w:rPr>
      </w:pPr>
    </w:p>
    <w:p w14:paraId="565FEF2B" w14:textId="77777777" w:rsidR="00093F3E" w:rsidRDefault="00093F3E" w:rsidP="00B46D58">
      <w:pPr>
        <w:pStyle w:val="aa"/>
        <w:widowControl w:val="0"/>
        <w:spacing w:after="160"/>
        <w:ind w:firstLine="567"/>
        <w:jc w:val="right"/>
        <w:rPr>
          <w:rFonts w:ascii="GHEA Grapalat" w:hAnsi="GHEA Grapalat"/>
          <w:i/>
          <w:lang w:val="af-ZA"/>
        </w:rPr>
      </w:pPr>
    </w:p>
    <w:p w14:paraId="45169A62" w14:textId="77777777" w:rsidR="00093F3E" w:rsidRDefault="00093F3E" w:rsidP="00B46D58">
      <w:pPr>
        <w:pStyle w:val="aa"/>
        <w:widowControl w:val="0"/>
        <w:spacing w:after="160"/>
        <w:ind w:firstLine="567"/>
        <w:jc w:val="right"/>
        <w:rPr>
          <w:rFonts w:ascii="GHEA Grapalat" w:hAnsi="GHEA Grapalat"/>
          <w:i/>
          <w:lang w:val="af-ZA"/>
        </w:rPr>
      </w:pPr>
    </w:p>
    <w:p w14:paraId="5E4476F7" w14:textId="77777777" w:rsidR="00093F3E" w:rsidRDefault="00093F3E" w:rsidP="00B46D58">
      <w:pPr>
        <w:pStyle w:val="aa"/>
        <w:widowControl w:val="0"/>
        <w:spacing w:after="160"/>
        <w:ind w:firstLine="567"/>
        <w:jc w:val="right"/>
        <w:rPr>
          <w:rFonts w:ascii="GHEA Grapalat" w:hAnsi="GHEA Grapalat"/>
          <w:i/>
          <w:lang w:val="af-ZA"/>
        </w:rPr>
      </w:pPr>
    </w:p>
    <w:p w14:paraId="7BF26173" w14:textId="77777777" w:rsidR="00093F3E" w:rsidRDefault="00093F3E" w:rsidP="00B46D58">
      <w:pPr>
        <w:pStyle w:val="aa"/>
        <w:widowControl w:val="0"/>
        <w:spacing w:after="160"/>
        <w:ind w:firstLine="567"/>
        <w:jc w:val="right"/>
        <w:rPr>
          <w:rFonts w:ascii="GHEA Grapalat" w:hAnsi="GHEA Grapalat"/>
          <w:i/>
          <w:lang w:val="af-ZA"/>
        </w:rPr>
      </w:pPr>
    </w:p>
    <w:p w14:paraId="761BC2DF" w14:textId="77777777" w:rsidR="00093F3E" w:rsidRDefault="00093F3E" w:rsidP="00B46D58">
      <w:pPr>
        <w:pStyle w:val="aa"/>
        <w:widowControl w:val="0"/>
        <w:spacing w:after="160"/>
        <w:ind w:firstLine="567"/>
        <w:jc w:val="right"/>
        <w:rPr>
          <w:rFonts w:ascii="GHEA Grapalat" w:hAnsi="GHEA Grapalat"/>
          <w:i/>
          <w:lang w:val="af-ZA"/>
        </w:rPr>
      </w:pPr>
    </w:p>
    <w:p w14:paraId="03E0CB01" w14:textId="2A1E1F7D" w:rsidR="00096865" w:rsidRPr="004B1101" w:rsidRDefault="00096865" w:rsidP="00B46D58">
      <w:pPr>
        <w:pStyle w:val="aa"/>
        <w:widowControl w:val="0"/>
        <w:spacing w:after="160"/>
        <w:ind w:firstLine="567"/>
        <w:jc w:val="right"/>
        <w:rPr>
          <w:rFonts w:ascii="GHEA Grapalat" w:hAnsi="GHEA Grapalat" w:cs="Sylfaen"/>
          <w:i/>
          <w:lang w:val="en-US"/>
        </w:rPr>
      </w:pPr>
      <w:r w:rsidRPr="009044F1">
        <w:rPr>
          <w:rFonts w:ascii="GHEA Grapalat" w:hAnsi="GHEA Grapalat"/>
          <w:i/>
        </w:rPr>
        <w:lastRenderedPageBreak/>
        <w:t>Утверждено</w:t>
      </w:r>
    </w:p>
    <w:p w14:paraId="61D8A98C" w14:textId="68EBF7F5"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783897">
        <w:rPr>
          <w:rFonts w:ascii="GHEA Grapalat" w:hAnsi="GHEA Grapalat"/>
        </w:rPr>
        <w:t xml:space="preserve">запрос котировок </w:t>
      </w:r>
      <w:r w:rsidR="001B32D9" w:rsidRPr="001B32D9">
        <w:rPr>
          <w:rFonts w:ascii="GHEA Grapalat" w:hAnsi="GHEA Grapalat" w:cs="Sylfaen"/>
          <w:i/>
        </w:rPr>
        <w:br/>
      </w:r>
      <w:r w:rsidR="00096865" w:rsidRPr="009044F1">
        <w:rPr>
          <w:rFonts w:ascii="GHEA Grapalat" w:hAnsi="GHEA Grapalat"/>
          <w:i/>
        </w:rPr>
        <w:t xml:space="preserve">под кодом </w:t>
      </w:r>
      <w:r w:rsidR="00783897">
        <w:rPr>
          <w:rFonts w:ascii="GHEA Grapalat" w:hAnsi="GHEA Grapalat"/>
          <w:i/>
        </w:rPr>
        <w:t>«ԿՈ ՋՕԸ-ԳՀԱՊՁԲ-26/01»</w:t>
      </w:r>
      <w:r w:rsidR="001B32D9" w:rsidRPr="001B32D9">
        <w:rPr>
          <w:rFonts w:ascii="GHEA Grapalat" w:hAnsi="GHEA Grapalat" w:cs="Times Armenian"/>
          <w:i/>
        </w:rPr>
        <w:br/>
      </w:r>
      <w:r w:rsidR="00A46F92">
        <w:rPr>
          <w:rFonts w:ascii="GHEA Grapalat" w:hAnsi="GHEA Grapalat"/>
          <w:i/>
        </w:rPr>
        <w:t xml:space="preserve">№ </w:t>
      </w:r>
      <w:proofErr w:type="gramStart"/>
      <w:r w:rsidR="00783897" w:rsidRPr="00783897">
        <w:rPr>
          <w:rFonts w:ascii="GHEA Grapalat" w:hAnsi="GHEA Grapalat"/>
          <w:i/>
        </w:rPr>
        <w:t xml:space="preserve">1 </w:t>
      </w:r>
      <w:r w:rsidR="00096865" w:rsidRPr="009044F1">
        <w:rPr>
          <w:rFonts w:ascii="GHEA Grapalat" w:hAnsi="GHEA Grapalat"/>
          <w:i/>
        </w:rPr>
        <w:t xml:space="preserve"> от</w:t>
      </w:r>
      <w:proofErr w:type="gramEnd"/>
      <w:r w:rsidR="00096865" w:rsidRPr="009044F1">
        <w:rPr>
          <w:rFonts w:ascii="GHEA Grapalat" w:hAnsi="GHEA Grapalat"/>
          <w:i/>
        </w:rPr>
        <w:t xml:space="preserve"> </w:t>
      </w:r>
      <w:r w:rsidR="00093F3E" w:rsidRPr="00093F3E">
        <w:rPr>
          <w:rFonts w:ascii="GHEA Grapalat" w:hAnsi="GHEA Grapalat"/>
          <w:i/>
        </w:rPr>
        <w:t>19.02.</w:t>
      </w:r>
      <w:r w:rsidR="00096865" w:rsidRPr="009044F1">
        <w:rPr>
          <w:rFonts w:ascii="GHEA Grapalat" w:hAnsi="GHEA Grapalat"/>
          <w:i/>
        </w:rPr>
        <w:t>20</w:t>
      </w:r>
      <w:r w:rsidR="00093F3E" w:rsidRPr="00093F3E">
        <w:rPr>
          <w:rFonts w:ascii="GHEA Grapalat" w:hAnsi="GHEA Grapalat"/>
          <w:i/>
        </w:rPr>
        <w:t>26</w:t>
      </w:r>
      <w:r w:rsidR="00096865" w:rsidRPr="009044F1">
        <w:rPr>
          <w:rFonts w:ascii="GHEA Grapalat" w:hAnsi="GHEA Grapalat"/>
          <w:i/>
        </w:rPr>
        <w:t>г.</w:t>
      </w:r>
    </w:p>
    <w:p w14:paraId="4FED44F0" w14:textId="77777777" w:rsidR="00096865" w:rsidRPr="009044F1" w:rsidRDefault="00096865" w:rsidP="00B46D58">
      <w:pPr>
        <w:pStyle w:val="aa"/>
        <w:widowControl w:val="0"/>
        <w:spacing w:after="160"/>
        <w:ind w:right="-7" w:firstLine="567"/>
        <w:jc w:val="center"/>
        <w:rPr>
          <w:rFonts w:ascii="GHEA Grapalat" w:hAnsi="GHEA Grapalat"/>
        </w:rPr>
      </w:pPr>
    </w:p>
    <w:p w14:paraId="5C7A864D" w14:textId="77777777" w:rsidR="00096865" w:rsidRPr="003A1EBB" w:rsidRDefault="00096865" w:rsidP="00B46D58">
      <w:pPr>
        <w:pStyle w:val="aa"/>
        <w:widowControl w:val="0"/>
        <w:spacing w:after="160"/>
        <w:ind w:right="-7" w:firstLine="567"/>
        <w:jc w:val="center"/>
        <w:rPr>
          <w:rFonts w:ascii="GHEA Grapalat" w:hAnsi="GHEA Grapalat"/>
        </w:rPr>
      </w:pPr>
    </w:p>
    <w:p w14:paraId="637F0D04" w14:textId="77777777" w:rsidR="000763E5" w:rsidRPr="003A1EBB" w:rsidRDefault="000763E5" w:rsidP="00B46D58">
      <w:pPr>
        <w:pStyle w:val="aa"/>
        <w:widowControl w:val="0"/>
        <w:spacing w:after="160"/>
        <w:ind w:right="-7" w:firstLine="567"/>
        <w:jc w:val="center"/>
        <w:rPr>
          <w:rFonts w:ascii="GHEA Grapalat" w:hAnsi="GHEA Grapalat"/>
        </w:rPr>
      </w:pPr>
    </w:p>
    <w:p w14:paraId="0A3D2B69" w14:textId="77777777" w:rsidR="00093F3E" w:rsidRPr="003A1EBB" w:rsidRDefault="00093F3E" w:rsidP="00093F3E">
      <w:pPr>
        <w:pStyle w:val="aa"/>
        <w:widowControl w:val="0"/>
        <w:spacing w:after="160"/>
        <w:ind w:right="-7" w:firstLine="567"/>
        <w:jc w:val="center"/>
        <w:rPr>
          <w:rFonts w:ascii="GHEA Grapalat" w:hAnsi="GHEA Grapalat"/>
        </w:rPr>
      </w:pPr>
      <w:r>
        <w:rPr>
          <w:rFonts w:ascii="GHEA Grapalat" w:hAnsi="GHEA Grapalat"/>
          <w:i/>
        </w:rPr>
        <w:t>«</w:t>
      </w:r>
      <w:proofErr w:type="gramStart"/>
      <w:r w:rsidRPr="000B21CA">
        <w:rPr>
          <w:rFonts w:ascii="GHEA Grapalat" w:hAnsi="GHEA Grapalat"/>
          <w:i/>
        </w:rPr>
        <w:t>КОТАЙК</w:t>
      </w:r>
      <w:r>
        <w:rPr>
          <w:rFonts w:ascii="GHEA Grapalat" w:hAnsi="GHEA Grapalat"/>
          <w:i/>
        </w:rPr>
        <w:t>»</w:t>
      </w:r>
      <w:r w:rsidRPr="000B21CA">
        <w:rPr>
          <w:rFonts w:ascii="GHEA Grapalat" w:hAnsi="GHEA Grapalat"/>
          <w:i/>
        </w:rPr>
        <w:t xml:space="preserve">  </w:t>
      </w:r>
      <w:bookmarkStart w:id="0" w:name="_Hlk192252369"/>
      <w:r w:rsidRPr="000B21CA">
        <w:rPr>
          <w:rFonts w:ascii="GHEA Grapalat" w:hAnsi="GHEA Grapalat"/>
          <w:i/>
        </w:rPr>
        <w:t>ОБШЕСТВО</w:t>
      </w:r>
      <w:bookmarkEnd w:id="0"/>
      <w:proofErr w:type="gramEnd"/>
      <w:r w:rsidRPr="000B21CA">
        <w:rPr>
          <w:rFonts w:ascii="GHEA Grapalat" w:hAnsi="GHEA Grapalat"/>
          <w:i/>
        </w:rPr>
        <w:t xml:space="preserve"> ВОДОПОЛЬЗОВАТЕЛЕЙ</w:t>
      </w:r>
    </w:p>
    <w:p w14:paraId="67B70E9E" w14:textId="77777777" w:rsidR="00093F3E" w:rsidRPr="003A1EBB" w:rsidRDefault="00093F3E" w:rsidP="00093F3E">
      <w:pPr>
        <w:pStyle w:val="aa"/>
        <w:widowControl w:val="0"/>
        <w:spacing w:after="160"/>
        <w:ind w:right="-7" w:firstLine="567"/>
        <w:jc w:val="center"/>
        <w:rPr>
          <w:rFonts w:ascii="GHEA Grapalat" w:hAnsi="GHEA Grapalat"/>
        </w:rPr>
      </w:pPr>
    </w:p>
    <w:p w14:paraId="74B8BB6E" w14:textId="77777777" w:rsidR="00093F3E" w:rsidRPr="003A1EBB" w:rsidRDefault="00093F3E" w:rsidP="00093F3E">
      <w:pPr>
        <w:pStyle w:val="aa"/>
        <w:widowControl w:val="0"/>
        <w:spacing w:after="160"/>
        <w:ind w:right="-7" w:firstLine="567"/>
        <w:jc w:val="center"/>
        <w:rPr>
          <w:rFonts w:ascii="GHEA Grapalat" w:hAnsi="GHEA Grapalat"/>
        </w:rPr>
      </w:pPr>
    </w:p>
    <w:p w14:paraId="6DFB6AB6" w14:textId="77777777" w:rsidR="00093F3E" w:rsidRPr="009044F1" w:rsidRDefault="00093F3E" w:rsidP="00093F3E">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6139BCC7" w14:textId="77777777" w:rsidR="00093F3E" w:rsidRPr="009044F1" w:rsidRDefault="00093F3E" w:rsidP="00093F3E">
      <w:pPr>
        <w:pStyle w:val="aa"/>
        <w:widowControl w:val="0"/>
        <w:spacing w:after="160"/>
        <w:ind w:right="-7" w:firstLine="567"/>
        <w:jc w:val="center"/>
        <w:rPr>
          <w:rFonts w:ascii="GHEA Grapalat" w:hAnsi="GHEA Grapalat" w:cs="Sylfaen"/>
        </w:rPr>
      </w:pPr>
    </w:p>
    <w:p w14:paraId="7F0C1773" w14:textId="77777777" w:rsidR="00093F3E" w:rsidRPr="009044F1" w:rsidRDefault="00093F3E" w:rsidP="00093F3E">
      <w:pPr>
        <w:pStyle w:val="aa"/>
        <w:widowControl w:val="0"/>
        <w:spacing w:after="160"/>
        <w:ind w:right="-7" w:firstLine="567"/>
        <w:jc w:val="center"/>
        <w:rPr>
          <w:rFonts w:ascii="GHEA Grapalat" w:hAnsi="GHEA Grapalat" w:cs="Sylfaen"/>
        </w:rPr>
      </w:pPr>
    </w:p>
    <w:p w14:paraId="0DEC8BF8" w14:textId="77777777" w:rsidR="00093F3E" w:rsidRPr="003A1EBB" w:rsidRDefault="00093F3E" w:rsidP="00093F3E">
      <w:pPr>
        <w:pStyle w:val="aa"/>
        <w:widowControl w:val="0"/>
        <w:spacing w:after="160"/>
        <w:ind w:right="-7" w:firstLine="567"/>
        <w:jc w:val="center"/>
        <w:rPr>
          <w:rFonts w:ascii="GHEA Grapalat" w:hAnsi="GHEA Grapalat"/>
        </w:rPr>
      </w:pPr>
      <w:r w:rsidRPr="009044F1">
        <w:rPr>
          <w:rFonts w:ascii="GHEA Grapalat" w:hAnsi="GHEA Grapalat"/>
        </w:rPr>
        <w:t xml:space="preserve">НА </w:t>
      </w:r>
      <w:r>
        <w:rPr>
          <w:rFonts w:ascii="GHEA Grapalat" w:hAnsi="GHEA Grapalat"/>
        </w:rPr>
        <w:t>ЗАПРОСЕ КОТИРОВОК</w:t>
      </w:r>
      <w:r w:rsidRPr="009044F1">
        <w:rPr>
          <w:rFonts w:ascii="GHEA Grapalat" w:hAnsi="GHEA Grapalat"/>
        </w:rPr>
        <w:t xml:space="preserve">, ОБЪЯВЛЕННЫЙ С ЦЕЛЬЮ ПРИОБРЕТЕНИЯ </w:t>
      </w:r>
      <w:r w:rsidRPr="00B35D53">
        <w:rPr>
          <w:rFonts w:ascii="GHEA Grapalat" w:hAnsi="GHEA Grapalat"/>
          <w:bCs/>
        </w:rPr>
        <w:t>ТОПЛЕВА</w:t>
      </w:r>
      <w:r w:rsidRPr="009044F1">
        <w:rPr>
          <w:rFonts w:ascii="GHEA Grapalat" w:hAnsi="GHEA Grapalat"/>
        </w:rPr>
        <w:t xml:space="preserve"> ДЛЯ НУЖД </w:t>
      </w:r>
      <w:r>
        <w:rPr>
          <w:rFonts w:ascii="GHEA Grapalat" w:hAnsi="GHEA Grapalat"/>
          <w:i/>
        </w:rPr>
        <w:t>«</w:t>
      </w:r>
      <w:proofErr w:type="gramStart"/>
      <w:r w:rsidRPr="000B21CA">
        <w:rPr>
          <w:rFonts w:ascii="GHEA Grapalat" w:hAnsi="GHEA Grapalat"/>
          <w:i/>
        </w:rPr>
        <w:t>КОТАЙК</w:t>
      </w:r>
      <w:r>
        <w:rPr>
          <w:rFonts w:ascii="GHEA Grapalat" w:hAnsi="GHEA Grapalat"/>
          <w:i/>
        </w:rPr>
        <w:t>»</w:t>
      </w:r>
      <w:r w:rsidRPr="000B21CA">
        <w:rPr>
          <w:rFonts w:ascii="GHEA Grapalat" w:hAnsi="GHEA Grapalat"/>
          <w:i/>
        </w:rPr>
        <w:t xml:space="preserve">  ОБШЕСТВО</w:t>
      </w:r>
      <w:proofErr w:type="gramEnd"/>
      <w:r w:rsidRPr="000B21CA">
        <w:rPr>
          <w:rFonts w:ascii="GHEA Grapalat" w:hAnsi="GHEA Grapalat"/>
          <w:i/>
        </w:rPr>
        <w:t xml:space="preserve"> ВОДОПОЛЬЗОВАТЕЛЕЙ</w:t>
      </w:r>
    </w:p>
    <w:p w14:paraId="4D95777E" w14:textId="77777777" w:rsidR="00CE0D95" w:rsidRPr="009044F1" w:rsidRDefault="00CE0D95" w:rsidP="00B46D58">
      <w:pPr>
        <w:pStyle w:val="aa"/>
        <w:widowControl w:val="0"/>
        <w:spacing w:after="160"/>
        <w:ind w:right="-7" w:firstLine="567"/>
        <w:jc w:val="center"/>
        <w:rPr>
          <w:rFonts w:ascii="GHEA Grapalat" w:hAnsi="GHEA Grapalat"/>
        </w:rPr>
      </w:pPr>
    </w:p>
    <w:p w14:paraId="7A1607EB" w14:textId="77777777" w:rsidR="000763E5" w:rsidRDefault="000763E5" w:rsidP="00B46D58">
      <w:pPr>
        <w:rPr>
          <w:rFonts w:ascii="GHEA Grapalat" w:hAnsi="GHEA Grapalat"/>
        </w:rPr>
      </w:pPr>
      <w:r>
        <w:rPr>
          <w:rFonts w:ascii="GHEA Grapalat" w:hAnsi="GHEA Grapalat"/>
        </w:rPr>
        <w:br w:type="page"/>
      </w:r>
    </w:p>
    <w:p w14:paraId="3A3AB8D5"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9D1A3F5" w14:textId="77777777" w:rsidR="00984BDB" w:rsidRPr="009044F1" w:rsidRDefault="00984BDB" w:rsidP="00B46D58">
      <w:pPr>
        <w:widowControl w:val="0"/>
        <w:spacing w:after="160"/>
        <w:ind w:firstLine="567"/>
        <w:jc w:val="both"/>
        <w:rPr>
          <w:rFonts w:ascii="GHEA Grapalat" w:hAnsi="GHEA Grapalat"/>
          <w:i/>
        </w:rPr>
      </w:pPr>
    </w:p>
    <w:p w14:paraId="7A8BF35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6604900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8154004" w14:textId="77777777" w:rsidR="00160AE4" w:rsidRPr="009044F1" w:rsidRDefault="00160AE4" w:rsidP="00B46D58">
      <w:pPr>
        <w:widowControl w:val="0"/>
        <w:spacing w:after="160"/>
        <w:ind w:firstLine="567"/>
        <w:jc w:val="center"/>
        <w:rPr>
          <w:rFonts w:ascii="GHEA Grapalat" w:hAnsi="GHEA Grapalat"/>
          <w:i/>
        </w:rPr>
      </w:pPr>
    </w:p>
    <w:p w14:paraId="4D26340A" w14:textId="77777777" w:rsidR="00093F3E" w:rsidRPr="009B08D4" w:rsidRDefault="00093F3E" w:rsidP="00093F3E">
      <w:pPr>
        <w:widowControl w:val="0"/>
        <w:jc w:val="center"/>
        <w:rPr>
          <w:rFonts w:ascii="GHEA Grapalat" w:hAnsi="GHEA Grapalat"/>
          <w:sz w:val="20"/>
          <w:szCs w:val="20"/>
        </w:rPr>
      </w:pPr>
      <w:r w:rsidRPr="00B35D53">
        <w:rPr>
          <w:rFonts w:ascii="GHEA Grapalat" w:hAnsi="GHEA Grapalat"/>
          <w:bCs/>
        </w:rPr>
        <w:t>ТОПЛЕВА</w:t>
      </w:r>
      <w:r w:rsidRPr="009B08D4">
        <w:rPr>
          <w:rFonts w:ascii="GHEA Grapalat" w:hAnsi="GHEA Grapalat"/>
          <w:b/>
          <w:bCs/>
          <w:sz w:val="20"/>
          <w:szCs w:val="20"/>
        </w:rPr>
        <w:t xml:space="preserve"> </w:t>
      </w:r>
      <w:r w:rsidRPr="00093F3E">
        <w:rPr>
          <w:rFonts w:ascii="GHEA Grapalat" w:hAnsi="GHEA Grapalat"/>
          <w:bCs/>
        </w:rPr>
        <w:t>ДЛЯ НУЖД «</w:t>
      </w:r>
      <w:proofErr w:type="gramStart"/>
      <w:r w:rsidRPr="00093F3E">
        <w:rPr>
          <w:rFonts w:ascii="GHEA Grapalat" w:hAnsi="GHEA Grapalat"/>
          <w:bCs/>
        </w:rPr>
        <w:t>КОТАЙК»  ОБШЕСТВО</w:t>
      </w:r>
      <w:proofErr w:type="gramEnd"/>
      <w:r w:rsidRPr="00093F3E">
        <w:rPr>
          <w:rFonts w:ascii="GHEA Grapalat" w:hAnsi="GHEA Grapalat"/>
          <w:bCs/>
        </w:rPr>
        <w:t xml:space="preserve"> ВОДОПОЛЬЗОВАТЕЛЕЙ</w:t>
      </w:r>
    </w:p>
    <w:p w14:paraId="77B8C0D1" w14:textId="77777777" w:rsidR="00160AE4" w:rsidRPr="003A1EBB" w:rsidRDefault="00160AE4" w:rsidP="00B46D58">
      <w:pPr>
        <w:widowControl w:val="0"/>
        <w:spacing w:after="160"/>
        <w:ind w:firstLine="567"/>
        <w:jc w:val="center"/>
        <w:rPr>
          <w:rFonts w:ascii="GHEA Grapalat" w:hAnsi="GHEA Grapalat"/>
        </w:rPr>
      </w:pPr>
    </w:p>
    <w:p w14:paraId="05C9FD74" w14:textId="388D84A1"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093F3E">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310CF16E" w14:textId="77777777" w:rsidR="00C67E80" w:rsidRPr="009044F1" w:rsidRDefault="00C67E80" w:rsidP="00B46D58">
      <w:pPr>
        <w:widowControl w:val="0"/>
        <w:spacing w:after="160"/>
        <w:jc w:val="center"/>
        <w:rPr>
          <w:rFonts w:ascii="GHEA Grapalat" w:hAnsi="GHEA Grapalat" w:cs="Sylfaen"/>
          <w:b/>
        </w:rPr>
      </w:pPr>
    </w:p>
    <w:p w14:paraId="5896DBD5"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E7C502C" w14:textId="77777777" w:rsidR="002E069D" w:rsidRPr="008842CE" w:rsidRDefault="002E069D" w:rsidP="00B46D58">
      <w:pPr>
        <w:widowControl w:val="0"/>
        <w:spacing w:after="160"/>
        <w:jc w:val="center"/>
        <w:rPr>
          <w:rFonts w:ascii="GHEA Grapalat" w:hAnsi="GHEA Grapalat"/>
        </w:rPr>
      </w:pPr>
    </w:p>
    <w:p w14:paraId="721C80FF"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4A8DAEBF"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875B5D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6CD0A5D"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31359CA"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868899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590C57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5DF45280"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10DE467"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0CFFE61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02B9DD5"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452DBAB" w14:textId="77777777" w:rsidR="00520F57" w:rsidRDefault="00520F57" w:rsidP="00B46D58">
      <w:pPr>
        <w:widowControl w:val="0"/>
        <w:spacing w:after="160"/>
        <w:jc w:val="center"/>
        <w:rPr>
          <w:rFonts w:ascii="GHEA Grapalat" w:hAnsi="GHEA Grapalat"/>
          <w:b/>
        </w:rPr>
      </w:pPr>
    </w:p>
    <w:p w14:paraId="69C204D6" w14:textId="77777777" w:rsidR="00520F57" w:rsidRPr="004B1101" w:rsidRDefault="00520F57" w:rsidP="00B46D58">
      <w:pPr>
        <w:widowControl w:val="0"/>
        <w:spacing w:after="160"/>
        <w:jc w:val="center"/>
        <w:rPr>
          <w:rFonts w:ascii="GHEA Grapalat" w:hAnsi="GHEA Grapalat"/>
          <w:b/>
        </w:rPr>
      </w:pPr>
    </w:p>
    <w:p w14:paraId="0AE6CF06" w14:textId="77777777" w:rsidR="00093F3E" w:rsidRPr="004B1101" w:rsidRDefault="00093F3E" w:rsidP="00B46D58">
      <w:pPr>
        <w:widowControl w:val="0"/>
        <w:spacing w:after="160"/>
        <w:jc w:val="center"/>
        <w:rPr>
          <w:rFonts w:ascii="GHEA Grapalat" w:hAnsi="GHEA Grapalat"/>
          <w:b/>
        </w:rPr>
      </w:pPr>
    </w:p>
    <w:p w14:paraId="5E0B55D8" w14:textId="77777777" w:rsidR="00093F3E" w:rsidRPr="004B1101" w:rsidRDefault="00093F3E" w:rsidP="00B46D58">
      <w:pPr>
        <w:widowControl w:val="0"/>
        <w:spacing w:after="160"/>
        <w:jc w:val="center"/>
        <w:rPr>
          <w:rFonts w:ascii="GHEA Grapalat" w:hAnsi="GHEA Grapalat"/>
          <w:b/>
        </w:rPr>
      </w:pPr>
    </w:p>
    <w:p w14:paraId="52A1C4AB" w14:textId="77777777" w:rsidR="00093F3E" w:rsidRPr="004B1101" w:rsidRDefault="00093F3E" w:rsidP="00B46D58">
      <w:pPr>
        <w:widowControl w:val="0"/>
        <w:spacing w:after="160"/>
        <w:jc w:val="center"/>
        <w:rPr>
          <w:rFonts w:ascii="GHEA Grapalat" w:hAnsi="GHEA Grapalat"/>
          <w:b/>
        </w:rPr>
      </w:pPr>
    </w:p>
    <w:p w14:paraId="3B9028BE" w14:textId="77777777" w:rsidR="00093F3E" w:rsidRPr="004B1101" w:rsidRDefault="00093F3E" w:rsidP="00B46D58">
      <w:pPr>
        <w:widowControl w:val="0"/>
        <w:spacing w:after="160"/>
        <w:jc w:val="center"/>
        <w:rPr>
          <w:rFonts w:ascii="GHEA Grapalat" w:hAnsi="GHEA Grapalat"/>
          <w:b/>
        </w:rPr>
      </w:pPr>
    </w:p>
    <w:p w14:paraId="2508A27A" w14:textId="77777777" w:rsidR="00093F3E" w:rsidRPr="004B1101" w:rsidRDefault="00093F3E" w:rsidP="00B46D58">
      <w:pPr>
        <w:widowControl w:val="0"/>
        <w:spacing w:after="160"/>
        <w:jc w:val="center"/>
        <w:rPr>
          <w:rFonts w:ascii="GHEA Grapalat" w:hAnsi="GHEA Grapalat"/>
          <w:b/>
        </w:rPr>
      </w:pPr>
    </w:p>
    <w:p w14:paraId="53407E27"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6C347409" w14:textId="77777777" w:rsidR="008842CE" w:rsidRPr="00374F4A" w:rsidRDefault="008842CE" w:rsidP="00B46D58">
      <w:pPr>
        <w:widowControl w:val="0"/>
        <w:spacing w:after="160"/>
        <w:jc w:val="center"/>
        <w:rPr>
          <w:rFonts w:ascii="GHEA Grapalat" w:hAnsi="GHEA Grapalat"/>
          <w:b/>
        </w:rPr>
      </w:pPr>
    </w:p>
    <w:p w14:paraId="33545D41" w14:textId="5D6A46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93F3E">
        <w:rPr>
          <w:rFonts w:ascii="GHEA Grapalat" w:hAnsi="GHEA Grapalat"/>
          <w:b/>
        </w:rPr>
        <w:t>ЗАПРОСЕ КОТИРОВОК</w:t>
      </w:r>
    </w:p>
    <w:p w14:paraId="468A5450" w14:textId="77777777" w:rsidR="00520F57" w:rsidRPr="008842CE" w:rsidRDefault="00520F57" w:rsidP="00B46D58">
      <w:pPr>
        <w:widowControl w:val="0"/>
        <w:spacing w:after="160"/>
        <w:jc w:val="center"/>
        <w:rPr>
          <w:rFonts w:ascii="GHEA Grapalat" w:hAnsi="GHEA Grapalat"/>
          <w:b/>
        </w:rPr>
      </w:pPr>
    </w:p>
    <w:p w14:paraId="43D168C3"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53ACE9A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B8CFD05"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AD36F9F" w14:textId="77777777" w:rsidR="00E17B7F" w:rsidRDefault="00E17B7F">
      <w:pPr>
        <w:rPr>
          <w:rFonts w:ascii="GHEA Grapalat" w:hAnsi="GHEA Grapalat"/>
          <w:spacing w:val="-6"/>
        </w:rPr>
      </w:pPr>
      <w:r>
        <w:rPr>
          <w:rFonts w:ascii="GHEA Grapalat" w:hAnsi="GHEA Grapalat"/>
          <w:spacing w:val="-6"/>
        </w:rPr>
        <w:br w:type="page"/>
      </w:r>
    </w:p>
    <w:p w14:paraId="7C6E198C" w14:textId="0E7A2E38"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093F3E">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093F3E">
        <w:rPr>
          <w:rFonts w:ascii="GHEA Grapalat" w:hAnsi="GHEA Grapalat"/>
          <w:spacing w:val="-6"/>
        </w:rPr>
        <w:t>«ԿՈ ՋՕԸ-ԳՀԱՊՁԲ-26/</w:t>
      </w:r>
      <w:proofErr w:type="gramStart"/>
      <w:r w:rsidR="00093F3E">
        <w:rPr>
          <w:rFonts w:ascii="GHEA Grapalat" w:hAnsi="GHEA Grapalat"/>
          <w:spacing w:val="-6"/>
        </w:rPr>
        <w:t>01»</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14:paraId="26D71A8E"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522757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600C200"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D482772" w14:textId="77777777" w:rsidR="00093F3E" w:rsidRPr="00093F3E" w:rsidRDefault="00093F3E" w:rsidP="00093F3E">
      <w:pPr>
        <w:pStyle w:val="a3"/>
        <w:spacing w:line="240" w:lineRule="auto"/>
        <w:ind w:firstLine="567"/>
        <w:rPr>
          <w:rFonts w:ascii="GHEA Grapalat" w:hAnsi="GHEA Grapalat"/>
          <w:i w:val="0"/>
          <w:sz w:val="24"/>
          <w:szCs w:val="24"/>
        </w:rPr>
      </w:pPr>
      <w:r w:rsidRPr="00093F3E">
        <w:rPr>
          <w:rFonts w:ascii="GHEA Grapalat" w:hAnsi="GHEA Grapalat"/>
          <w:i w:val="0"/>
          <w:sz w:val="24"/>
          <w:szCs w:val="24"/>
        </w:rPr>
        <w:t>Адрес электронной почты секретаря оценочной комиссии kotaykwua-shahagorcum@mail.ru</w:t>
      </w:r>
    </w:p>
    <w:p w14:paraId="0AA0F3A0"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BAF0216"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3EFF25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730C01C" w14:textId="0B6C0F2E"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proofErr w:type="spellStart"/>
      <w:r w:rsidR="00093F3E" w:rsidRPr="00B35D53">
        <w:rPr>
          <w:rFonts w:ascii="GHEA Grapalat" w:hAnsi="GHEA Grapalat"/>
          <w:bCs/>
          <w:i w:val="0"/>
          <w:sz w:val="24"/>
          <w:szCs w:val="24"/>
        </w:rPr>
        <w:t>топлева</w:t>
      </w:r>
      <w:proofErr w:type="spellEnd"/>
      <w:r w:rsidRPr="009044F1">
        <w:rPr>
          <w:rFonts w:ascii="GHEA Grapalat" w:hAnsi="GHEA Grapalat"/>
          <w:i w:val="0"/>
          <w:sz w:val="24"/>
          <w:szCs w:val="24"/>
        </w:rPr>
        <w:t xml:space="preserve"> (далее — также товар) для нужд </w:t>
      </w:r>
      <w:r w:rsidR="00093F3E" w:rsidRPr="00C844BA">
        <w:rPr>
          <w:rFonts w:ascii="GHEA Grapalat" w:hAnsi="GHEA Grapalat"/>
          <w:i w:val="0"/>
        </w:rPr>
        <w:t>«</w:t>
      </w:r>
      <w:proofErr w:type="spellStart"/>
      <w:proofErr w:type="gramStart"/>
      <w:r w:rsidR="00093F3E" w:rsidRPr="00093F3E">
        <w:rPr>
          <w:rFonts w:ascii="GHEA Grapalat" w:hAnsi="GHEA Grapalat"/>
          <w:i w:val="0"/>
          <w:sz w:val="24"/>
          <w:szCs w:val="24"/>
        </w:rPr>
        <w:t>Котайк</w:t>
      </w:r>
      <w:proofErr w:type="spellEnd"/>
      <w:r w:rsidR="00093F3E" w:rsidRPr="00093F3E">
        <w:rPr>
          <w:rFonts w:ascii="GHEA Grapalat" w:hAnsi="GHEA Grapalat"/>
          <w:i w:val="0"/>
          <w:sz w:val="24"/>
          <w:szCs w:val="24"/>
        </w:rPr>
        <w:t xml:space="preserve">»   </w:t>
      </w:r>
      <w:proofErr w:type="spellStart"/>
      <w:proofErr w:type="gramEnd"/>
      <w:r w:rsidR="00093F3E" w:rsidRPr="00093F3E">
        <w:rPr>
          <w:rFonts w:ascii="GHEA Grapalat" w:hAnsi="GHEA Grapalat"/>
          <w:i w:val="0"/>
          <w:sz w:val="24"/>
          <w:szCs w:val="24"/>
        </w:rPr>
        <w:t>обшество</w:t>
      </w:r>
      <w:proofErr w:type="spellEnd"/>
      <w:r w:rsidR="00093F3E" w:rsidRPr="00093F3E">
        <w:rPr>
          <w:rFonts w:ascii="GHEA Grapalat" w:hAnsi="GHEA Grapalat"/>
          <w:i w:val="0"/>
          <w:sz w:val="24"/>
          <w:szCs w:val="24"/>
        </w:rPr>
        <w:t xml:space="preserve"> водопользователей</w:t>
      </w:r>
      <w:r w:rsidRPr="009044F1">
        <w:rPr>
          <w:rFonts w:ascii="GHEA Grapalat" w:hAnsi="GHEA Grapalat"/>
          <w:i w:val="0"/>
          <w:sz w:val="24"/>
          <w:szCs w:val="24"/>
        </w:rPr>
        <w:t>, которые сгруппированы в лоты "</w:t>
      </w:r>
      <w:r w:rsidR="00093F3E" w:rsidRPr="00B146FB">
        <w:rPr>
          <w:rFonts w:ascii="GHEA Grapalat" w:hAnsi="GHEA Grapalat"/>
          <w:i w:val="0"/>
          <w:sz w:val="24"/>
          <w:szCs w:val="24"/>
        </w:rPr>
        <w:t>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387"/>
        <w:gridCol w:w="6317"/>
      </w:tblGrid>
      <w:tr w:rsidR="00AD432A" w:rsidRPr="009044F1" w14:paraId="7C888ACE" w14:textId="77777777" w:rsidTr="00B146FB">
        <w:trPr>
          <w:jc w:val="center"/>
        </w:trPr>
        <w:tc>
          <w:tcPr>
            <w:tcW w:w="2917" w:type="dxa"/>
            <w:gridSpan w:val="2"/>
            <w:vAlign w:val="center"/>
          </w:tcPr>
          <w:p w14:paraId="7446B71A" w14:textId="77777777" w:rsidR="00AD432A" w:rsidRPr="00B146FB" w:rsidRDefault="00AD432A" w:rsidP="00B46D58">
            <w:pPr>
              <w:pStyle w:val="23"/>
              <w:widowControl w:val="0"/>
              <w:spacing w:after="120" w:line="240" w:lineRule="auto"/>
              <w:ind w:firstLine="0"/>
              <w:jc w:val="center"/>
              <w:rPr>
                <w:rFonts w:ascii="GHEA Grapalat" w:hAnsi="GHEA Grapalat"/>
                <w:b/>
                <w:i/>
                <w:sz w:val="16"/>
                <w:szCs w:val="16"/>
              </w:rPr>
            </w:pPr>
            <w:r w:rsidRPr="00B146FB">
              <w:rPr>
                <w:rFonts w:ascii="GHEA Grapalat" w:hAnsi="GHEA Grapalat"/>
                <w:b/>
                <w:i/>
                <w:sz w:val="16"/>
                <w:szCs w:val="16"/>
              </w:rPr>
              <w:t>Лотов</w:t>
            </w:r>
          </w:p>
        </w:tc>
        <w:tc>
          <w:tcPr>
            <w:tcW w:w="6317" w:type="dxa"/>
            <w:vMerge w:val="restart"/>
            <w:vAlign w:val="center"/>
          </w:tcPr>
          <w:p w14:paraId="57EB64D8" w14:textId="77777777" w:rsidR="00AD432A" w:rsidRPr="00B146FB" w:rsidRDefault="00AD432A" w:rsidP="00B46D58">
            <w:pPr>
              <w:pStyle w:val="23"/>
              <w:widowControl w:val="0"/>
              <w:spacing w:after="120" w:line="240" w:lineRule="auto"/>
              <w:ind w:firstLine="0"/>
              <w:jc w:val="center"/>
              <w:rPr>
                <w:rFonts w:ascii="GHEA Grapalat" w:hAnsi="GHEA Grapalat"/>
                <w:b/>
                <w:i/>
                <w:sz w:val="16"/>
                <w:szCs w:val="16"/>
              </w:rPr>
            </w:pPr>
            <w:r w:rsidRPr="00B146FB">
              <w:rPr>
                <w:rFonts w:ascii="GHEA Grapalat" w:hAnsi="GHEA Grapalat"/>
                <w:b/>
                <w:i/>
                <w:sz w:val="16"/>
                <w:szCs w:val="16"/>
              </w:rPr>
              <w:t>Наименование лота</w:t>
            </w:r>
          </w:p>
        </w:tc>
      </w:tr>
      <w:tr w:rsidR="00AD432A" w:rsidRPr="009044F1" w14:paraId="2D9EA499" w14:textId="77777777" w:rsidTr="00B146FB">
        <w:trPr>
          <w:jc w:val="center"/>
        </w:trPr>
        <w:tc>
          <w:tcPr>
            <w:tcW w:w="1530" w:type="dxa"/>
            <w:vAlign w:val="center"/>
          </w:tcPr>
          <w:p w14:paraId="1D4206F6" w14:textId="77777777" w:rsidR="00AD432A" w:rsidRPr="00B146FB" w:rsidRDefault="00AD432A" w:rsidP="00B46D58">
            <w:pPr>
              <w:pStyle w:val="23"/>
              <w:widowControl w:val="0"/>
              <w:spacing w:after="120" w:line="240" w:lineRule="auto"/>
              <w:ind w:firstLine="0"/>
              <w:jc w:val="center"/>
              <w:rPr>
                <w:rFonts w:ascii="GHEA Grapalat" w:hAnsi="GHEA Grapalat"/>
                <w:sz w:val="16"/>
                <w:szCs w:val="16"/>
              </w:rPr>
            </w:pPr>
            <w:r w:rsidRPr="00B146FB">
              <w:rPr>
                <w:rFonts w:ascii="GHEA Grapalat" w:hAnsi="GHEA Grapalat"/>
                <w:b/>
                <w:i/>
                <w:sz w:val="16"/>
                <w:szCs w:val="16"/>
              </w:rPr>
              <w:t>Номера</w:t>
            </w:r>
          </w:p>
        </w:tc>
        <w:tc>
          <w:tcPr>
            <w:tcW w:w="1387" w:type="dxa"/>
            <w:vAlign w:val="center"/>
          </w:tcPr>
          <w:p w14:paraId="0911C43E" w14:textId="77777777" w:rsidR="00AD432A" w:rsidRPr="00B146FB" w:rsidRDefault="00C53648" w:rsidP="00B46D58">
            <w:pPr>
              <w:pStyle w:val="23"/>
              <w:widowControl w:val="0"/>
              <w:spacing w:after="120" w:line="240" w:lineRule="auto"/>
              <w:ind w:firstLine="0"/>
              <w:jc w:val="center"/>
              <w:rPr>
                <w:rFonts w:ascii="GHEA Grapalat" w:hAnsi="GHEA Grapalat"/>
                <w:b/>
                <w:i/>
                <w:sz w:val="16"/>
                <w:szCs w:val="16"/>
              </w:rPr>
            </w:pPr>
            <w:r w:rsidRPr="00B146FB">
              <w:rPr>
                <w:rFonts w:ascii="GHEA Grapalat" w:hAnsi="GHEA Grapalat"/>
                <w:b/>
                <w:i/>
                <w:sz w:val="16"/>
                <w:szCs w:val="16"/>
              </w:rPr>
              <w:t>Цена закупки</w:t>
            </w:r>
          </w:p>
        </w:tc>
        <w:tc>
          <w:tcPr>
            <w:tcW w:w="6317" w:type="dxa"/>
            <w:vMerge/>
            <w:vAlign w:val="center"/>
          </w:tcPr>
          <w:p w14:paraId="09A22CD5" w14:textId="77777777" w:rsidR="00AD432A" w:rsidRPr="00B146FB" w:rsidRDefault="00AD432A" w:rsidP="00B46D58">
            <w:pPr>
              <w:pStyle w:val="23"/>
              <w:widowControl w:val="0"/>
              <w:spacing w:after="120" w:line="240" w:lineRule="auto"/>
              <w:ind w:firstLine="0"/>
              <w:rPr>
                <w:rFonts w:ascii="GHEA Grapalat" w:hAnsi="GHEA Grapalat"/>
                <w:b/>
                <w:i/>
                <w:sz w:val="16"/>
                <w:szCs w:val="16"/>
              </w:rPr>
            </w:pPr>
          </w:p>
        </w:tc>
      </w:tr>
      <w:tr w:rsidR="006C50AA" w:rsidRPr="009044F1" w14:paraId="5DAC3675" w14:textId="77777777" w:rsidTr="00B146FB">
        <w:trPr>
          <w:jc w:val="center"/>
        </w:trPr>
        <w:tc>
          <w:tcPr>
            <w:tcW w:w="1530" w:type="dxa"/>
            <w:vAlign w:val="center"/>
          </w:tcPr>
          <w:p w14:paraId="3A1D446B" w14:textId="77777777" w:rsidR="006C50AA" w:rsidRPr="00B146FB" w:rsidRDefault="006C50AA" w:rsidP="006C50AA">
            <w:pPr>
              <w:pStyle w:val="23"/>
              <w:widowControl w:val="0"/>
              <w:spacing w:after="120" w:line="240" w:lineRule="auto"/>
              <w:ind w:firstLine="0"/>
              <w:jc w:val="center"/>
              <w:rPr>
                <w:rFonts w:ascii="GHEA Grapalat" w:hAnsi="GHEA Grapalat"/>
                <w:sz w:val="16"/>
                <w:szCs w:val="16"/>
              </w:rPr>
            </w:pPr>
            <w:r w:rsidRPr="00B146FB">
              <w:rPr>
                <w:rFonts w:ascii="GHEA Grapalat" w:hAnsi="GHEA Grapalat"/>
                <w:sz w:val="16"/>
                <w:szCs w:val="16"/>
              </w:rPr>
              <w:t>1</w:t>
            </w:r>
          </w:p>
        </w:tc>
        <w:tc>
          <w:tcPr>
            <w:tcW w:w="1387" w:type="dxa"/>
            <w:vAlign w:val="center"/>
          </w:tcPr>
          <w:p w14:paraId="0FD6979D" w14:textId="37AA33C0" w:rsidR="006C50AA" w:rsidRPr="00B146FB" w:rsidRDefault="006C50AA" w:rsidP="006C50AA">
            <w:pPr>
              <w:pStyle w:val="23"/>
              <w:widowControl w:val="0"/>
              <w:spacing w:after="120" w:line="240" w:lineRule="auto"/>
              <w:ind w:firstLine="0"/>
              <w:jc w:val="center"/>
              <w:rPr>
                <w:rFonts w:ascii="GHEA Grapalat" w:hAnsi="GHEA Grapalat"/>
                <w:sz w:val="16"/>
                <w:szCs w:val="16"/>
                <w:lang w:val="en-US"/>
              </w:rPr>
            </w:pPr>
            <w:r w:rsidRPr="003508D5">
              <w:rPr>
                <w:rFonts w:ascii="GHEA Grapalat" w:hAnsi="GHEA Grapalat"/>
              </w:rPr>
              <w:t>7</w:t>
            </w:r>
            <w:r w:rsidRPr="003508D5">
              <w:rPr>
                <w:rFonts w:ascii="Calibri" w:hAnsi="Calibri" w:cs="Calibri"/>
              </w:rPr>
              <w:t> </w:t>
            </w:r>
            <w:r w:rsidRPr="003508D5">
              <w:rPr>
                <w:rFonts w:ascii="GHEA Grapalat" w:hAnsi="GHEA Grapalat"/>
              </w:rPr>
              <w:t>176 900</w:t>
            </w:r>
          </w:p>
        </w:tc>
        <w:tc>
          <w:tcPr>
            <w:tcW w:w="6317" w:type="dxa"/>
            <w:vAlign w:val="center"/>
          </w:tcPr>
          <w:p w14:paraId="3683143D" w14:textId="6A46180D" w:rsidR="006C50AA" w:rsidRPr="006C50AA" w:rsidRDefault="006C50AA" w:rsidP="006C50AA">
            <w:pPr>
              <w:pStyle w:val="23"/>
              <w:widowControl w:val="0"/>
              <w:spacing w:after="120" w:line="240" w:lineRule="auto"/>
              <w:ind w:firstLine="0"/>
              <w:rPr>
                <w:rFonts w:ascii="GHEA Grapalat" w:hAnsi="GHEA Grapalat"/>
                <w:u w:val="single"/>
                <w:vertAlign w:val="subscript"/>
              </w:rPr>
            </w:pPr>
            <w:proofErr w:type="gramStart"/>
            <w:r w:rsidRPr="006C50AA">
              <w:rPr>
                <w:rFonts w:asciiTheme="minorHAnsi" w:hAnsiTheme="minorHAnsi"/>
              </w:rPr>
              <w:t>бензин</w:t>
            </w:r>
            <w:r w:rsidRPr="006C50AA">
              <w:rPr>
                <w:rFonts w:asciiTheme="minorHAnsi" w:hAnsiTheme="minorHAnsi"/>
                <w:lang w:val="hy-AM"/>
              </w:rPr>
              <w:t xml:space="preserve">  обычный</w:t>
            </w:r>
            <w:proofErr w:type="gramEnd"/>
          </w:p>
        </w:tc>
      </w:tr>
      <w:tr w:rsidR="006C50AA" w:rsidRPr="009044F1" w14:paraId="2BC2A206" w14:textId="77777777" w:rsidTr="00B146FB">
        <w:trPr>
          <w:jc w:val="center"/>
        </w:trPr>
        <w:tc>
          <w:tcPr>
            <w:tcW w:w="1530" w:type="dxa"/>
            <w:vAlign w:val="center"/>
          </w:tcPr>
          <w:p w14:paraId="32B21F97" w14:textId="77777777" w:rsidR="006C50AA" w:rsidRPr="00B146FB" w:rsidRDefault="006C50AA" w:rsidP="006C50AA">
            <w:pPr>
              <w:pStyle w:val="23"/>
              <w:widowControl w:val="0"/>
              <w:spacing w:after="120" w:line="240" w:lineRule="auto"/>
              <w:ind w:firstLine="0"/>
              <w:jc w:val="center"/>
              <w:rPr>
                <w:rFonts w:ascii="GHEA Grapalat" w:hAnsi="GHEA Grapalat"/>
                <w:sz w:val="16"/>
                <w:szCs w:val="16"/>
              </w:rPr>
            </w:pPr>
            <w:r w:rsidRPr="00B146FB">
              <w:rPr>
                <w:rFonts w:ascii="GHEA Grapalat" w:hAnsi="GHEA Grapalat"/>
                <w:sz w:val="16"/>
                <w:szCs w:val="16"/>
              </w:rPr>
              <w:t>2</w:t>
            </w:r>
          </w:p>
        </w:tc>
        <w:tc>
          <w:tcPr>
            <w:tcW w:w="1387" w:type="dxa"/>
            <w:vAlign w:val="center"/>
          </w:tcPr>
          <w:p w14:paraId="7672ABB5" w14:textId="0DCC7B8F" w:rsidR="006C50AA" w:rsidRPr="00B146FB" w:rsidRDefault="006C50AA" w:rsidP="006C50AA">
            <w:pPr>
              <w:pStyle w:val="23"/>
              <w:widowControl w:val="0"/>
              <w:spacing w:after="120" w:line="240" w:lineRule="auto"/>
              <w:ind w:firstLine="0"/>
              <w:jc w:val="center"/>
              <w:rPr>
                <w:rFonts w:ascii="GHEA Grapalat" w:hAnsi="GHEA Grapalat"/>
                <w:sz w:val="16"/>
                <w:szCs w:val="16"/>
                <w:lang w:val="en-US"/>
              </w:rPr>
            </w:pPr>
            <w:r w:rsidRPr="003508D5">
              <w:rPr>
                <w:rFonts w:ascii="GHEA Grapalat" w:hAnsi="GHEA Grapalat"/>
              </w:rPr>
              <w:t>7</w:t>
            </w:r>
            <w:r w:rsidRPr="003508D5">
              <w:rPr>
                <w:rFonts w:ascii="Calibri" w:hAnsi="Calibri" w:cs="Calibri"/>
              </w:rPr>
              <w:t> </w:t>
            </w:r>
            <w:r w:rsidRPr="003508D5">
              <w:rPr>
                <w:rFonts w:ascii="GHEA Grapalat" w:hAnsi="GHEA Grapalat"/>
              </w:rPr>
              <w:t>612 800</w:t>
            </w:r>
          </w:p>
        </w:tc>
        <w:tc>
          <w:tcPr>
            <w:tcW w:w="6317" w:type="dxa"/>
            <w:vAlign w:val="center"/>
          </w:tcPr>
          <w:p w14:paraId="28324660" w14:textId="3ED853EB" w:rsidR="006C50AA" w:rsidRPr="006C50AA" w:rsidRDefault="006C50AA" w:rsidP="006C50AA">
            <w:pPr>
              <w:pStyle w:val="23"/>
              <w:widowControl w:val="0"/>
              <w:spacing w:after="120" w:line="240" w:lineRule="auto"/>
              <w:ind w:firstLine="0"/>
              <w:rPr>
                <w:rFonts w:ascii="GHEA Grapalat" w:hAnsi="GHEA Grapalat"/>
              </w:rPr>
            </w:pPr>
            <w:r w:rsidRPr="006C50AA">
              <w:rPr>
                <w:rFonts w:ascii="GHEA Grapalat" w:hAnsi="GHEA Grapalat"/>
              </w:rPr>
              <w:t>дизельное топливо</w:t>
            </w:r>
          </w:p>
        </w:tc>
      </w:tr>
      <w:tr w:rsidR="006C50AA" w:rsidRPr="009044F1" w14:paraId="066FB84D" w14:textId="77777777" w:rsidTr="00B146FB">
        <w:trPr>
          <w:jc w:val="center"/>
        </w:trPr>
        <w:tc>
          <w:tcPr>
            <w:tcW w:w="1530" w:type="dxa"/>
            <w:vAlign w:val="center"/>
          </w:tcPr>
          <w:p w14:paraId="64CE8F27" w14:textId="6739E548" w:rsidR="006C50AA" w:rsidRPr="00B146FB" w:rsidRDefault="006C50AA" w:rsidP="006C50AA">
            <w:pPr>
              <w:pStyle w:val="23"/>
              <w:widowControl w:val="0"/>
              <w:spacing w:after="120" w:line="240" w:lineRule="auto"/>
              <w:ind w:firstLine="0"/>
              <w:jc w:val="center"/>
              <w:rPr>
                <w:rFonts w:ascii="GHEA Grapalat" w:hAnsi="GHEA Grapalat"/>
                <w:sz w:val="16"/>
                <w:szCs w:val="16"/>
                <w:lang w:val="en-US"/>
              </w:rPr>
            </w:pPr>
            <w:r w:rsidRPr="00B146FB">
              <w:rPr>
                <w:rFonts w:ascii="GHEA Grapalat" w:hAnsi="GHEA Grapalat"/>
                <w:sz w:val="16"/>
                <w:szCs w:val="16"/>
                <w:lang w:val="en-US"/>
              </w:rPr>
              <w:t>3</w:t>
            </w:r>
          </w:p>
        </w:tc>
        <w:tc>
          <w:tcPr>
            <w:tcW w:w="1387" w:type="dxa"/>
            <w:vAlign w:val="center"/>
          </w:tcPr>
          <w:p w14:paraId="6356B63D" w14:textId="1B4B7A2C" w:rsidR="006C50AA" w:rsidRPr="00B146FB" w:rsidRDefault="006C50AA" w:rsidP="006C50AA">
            <w:pPr>
              <w:pStyle w:val="23"/>
              <w:widowControl w:val="0"/>
              <w:spacing w:after="120" w:line="240" w:lineRule="auto"/>
              <w:ind w:firstLine="0"/>
              <w:jc w:val="center"/>
              <w:rPr>
                <w:rFonts w:ascii="GHEA Grapalat" w:hAnsi="GHEA Grapalat"/>
                <w:sz w:val="16"/>
                <w:szCs w:val="16"/>
                <w:lang w:val="en-US"/>
              </w:rPr>
            </w:pPr>
            <w:r w:rsidRPr="003508D5">
              <w:rPr>
                <w:rFonts w:ascii="GHEA Grapalat" w:hAnsi="GHEA Grapalat"/>
              </w:rPr>
              <w:t>4</w:t>
            </w:r>
            <w:r w:rsidRPr="003508D5">
              <w:rPr>
                <w:rFonts w:ascii="Calibri" w:hAnsi="Calibri" w:cs="Calibri"/>
              </w:rPr>
              <w:t> </w:t>
            </w:r>
            <w:r w:rsidRPr="003508D5">
              <w:rPr>
                <w:rFonts w:ascii="GHEA Grapalat" w:hAnsi="GHEA Grapalat"/>
              </w:rPr>
              <w:t>204 800</w:t>
            </w:r>
          </w:p>
        </w:tc>
        <w:tc>
          <w:tcPr>
            <w:tcW w:w="6317" w:type="dxa"/>
            <w:vAlign w:val="center"/>
          </w:tcPr>
          <w:p w14:paraId="109A31A8" w14:textId="161A9959" w:rsidR="006C50AA" w:rsidRPr="006C50AA" w:rsidRDefault="006C50AA" w:rsidP="006C50AA">
            <w:pPr>
              <w:pStyle w:val="23"/>
              <w:widowControl w:val="0"/>
              <w:spacing w:after="120" w:line="240" w:lineRule="auto"/>
              <w:ind w:firstLine="0"/>
              <w:rPr>
                <w:rFonts w:ascii="GHEA Grapalat" w:hAnsi="GHEA Grapalat"/>
              </w:rPr>
            </w:pPr>
            <w:r w:rsidRPr="006C50AA">
              <w:rPr>
                <w:rFonts w:ascii="GHEA Grapalat" w:hAnsi="GHEA Grapalat"/>
              </w:rPr>
              <w:t>жидкий газ</w:t>
            </w:r>
          </w:p>
        </w:tc>
      </w:tr>
      <w:tr w:rsidR="006C50AA" w:rsidRPr="009044F1" w14:paraId="40D1040D" w14:textId="77777777" w:rsidTr="00B146FB">
        <w:trPr>
          <w:jc w:val="center"/>
        </w:trPr>
        <w:tc>
          <w:tcPr>
            <w:tcW w:w="1530" w:type="dxa"/>
            <w:vAlign w:val="center"/>
          </w:tcPr>
          <w:p w14:paraId="27566A3A" w14:textId="331DEC86" w:rsidR="006C50AA" w:rsidRPr="00B146FB" w:rsidRDefault="006C50AA" w:rsidP="006C50AA">
            <w:pPr>
              <w:pStyle w:val="23"/>
              <w:widowControl w:val="0"/>
              <w:spacing w:after="120" w:line="240" w:lineRule="auto"/>
              <w:ind w:firstLine="0"/>
              <w:jc w:val="center"/>
              <w:rPr>
                <w:rFonts w:ascii="GHEA Grapalat" w:hAnsi="GHEA Grapalat"/>
                <w:sz w:val="16"/>
                <w:szCs w:val="16"/>
                <w:lang w:val="en-US"/>
              </w:rPr>
            </w:pPr>
            <w:r w:rsidRPr="00B146FB">
              <w:rPr>
                <w:rFonts w:ascii="GHEA Grapalat" w:hAnsi="GHEA Grapalat"/>
                <w:sz w:val="16"/>
                <w:szCs w:val="16"/>
                <w:lang w:val="en-US"/>
              </w:rPr>
              <w:t>4</w:t>
            </w:r>
          </w:p>
        </w:tc>
        <w:tc>
          <w:tcPr>
            <w:tcW w:w="1387" w:type="dxa"/>
            <w:vAlign w:val="center"/>
          </w:tcPr>
          <w:p w14:paraId="3935EC8B" w14:textId="004ED33A" w:rsidR="006C50AA" w:rsidRPr="00B146FB" w:rsidRDefault="006C50AA" w:rsidP="006C50AA">
            <w:pPr>
              <w:pStyle w:val="23"/>
              <w:widowControl w:val="0"/>
              <w:spacing w:after="120" w:line="240" w:lineRule="auto"/>
              <w:ind w:firstLine="0"/>
              <w:jc w:val="center"/>
              <w:rPr>
                <w:rFonts w:ascii="GHEA Grapalat" w:hAnsi="GHEA Grapalat"/>
                <w:sz w:val="16"/>
                <w:szCs w:val="16"/>
                <w:lang w:val="en-US"/>
              </w:rPr>
            </w:pPr>
            <w:r w:rsidRPr="003508D5">
              <w:rPr>
                <w:rFonts w:ascii="GHEA Grapalat" w:hAnsi="GHEA Grapalat"/>
              </w:rPr>
              <w:t>18</w:t>
            </w:r>
            <w:r w:rsidRPr="003508D5">
              <w:rPr>
                <w:rFonts w:ascii="Calibri" w:hAnsi="Calibri" w:cs="Calibri"/>
              </w:rPr>
              <w:t> </w:t>
            </w:r>
            <w:r w:rsidRPr="003508D5">
              <w:rPr>
                <w:rFonts w:ascii="GHEA Grapalat" w:hAnsi="GHEA Grapalat"/>
              </w:rPr>
              <w:t>896 000</w:t>
            </w:r>
          </w:p>
        </w:tc>
        <w:tc>
          <w:tcPr>
            <w:tcW w:w="6317" w:type="dxa"/>
            <w:vAlign w:val="center"/>
          </w:tcPr>
          <w:p w14:paraId="64C0502F" w14:textId="15799D9D" w:rsidR="006C50AA" w:rsidRPr="006C50AA" w:rsidRDefault="006C50AA" w:rsidP="006C50AA">
            <w:pPr>
              <w:pStyle w:val="23"/>
              <w:widowControl w:val="0"/>
              <w:spacing w:after="120" w:line="240" w:lineRule="auto"/>
              <w:ind w:firstLine="0"/>
              <w:rPr>
                <w:rFonts w:ascii="GHEA Grapalat" w:hAnsi="GHEA Grapalat"/>
              </w:rPr>
            </w:pPr>
            <w:r w:rsidRPr="006C50AA">
              <w:rPr>
                <w:rFonts w:ascii="GHEA Grapalat" w:hAnsi="GHEA Grapalat"/>
              </w:rPr>
              <w:t>сжатый природный газ</w:t>
            </w:r>
          </w:p>
        </w:tc>
      </w:tr>
    </w:tbl>
    <w:p w14:paraId="06FE1347"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9E79C16"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14:paraId="255BE1F1"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7AE3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48E47C9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008D185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3FEC30E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631DD415"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14:paraId="0A5E02B9" w14:textId="77777777"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39B258F" w14:textId="77777777" w:rsidR="00445D45" w:rsidRDefault="00445D45" w:rsidP="00B46D58">
      <w:pPr>
        <w:widowControl w:val="0"/>
        <w:tabs>
          <w:tab w:val="left" w:pos="1134"/>
        </w:tabs>
        <w:spacing w:after="160"/>
        <w:ind w:firstLine="567"/>
        <w:jc w:val="both"/>
        <w:rPr>
          <w:rFonts w:ascii="GHEA Grapalat" w:hAnsi="GHEA Grapalat"/>
        </w:rPr>
      </w:pPr>
    </w:p>
    <w:p w14:paraId="01FCBB3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7A5EAEA"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133201FB"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082C50B"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33CDD5B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7A8CB97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3B372AB" w14:textId="77777777"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642CBFC"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984F6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3D2BCA0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3F19E8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75B2E7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01205B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70F9F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F3362EF"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167543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7E48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3A7019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8F58D1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F32C03D"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905BAEE"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2BE0FCFA"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155C55B"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281194A"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DB3EEA5"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AD703B6"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5B650CE"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E46DA0F"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F284885" w14:textId="3464F70A"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1772CC58"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A15FE06"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8BEEC8B"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3F856B76"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C7854F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14:paraId="2F60BCC2" w14:textId="77777777" w:rsidR="00B051BE" w:rsidRPr="009044F1" w:rsidRDefault="00B051BE" w:rsidP="00B46D58">
      <w:pPr>
        <w:widowControl w:val="0"/>
        <w:spacing w:after="160"/>
        <w:jc w:val="center"/>
        <w:rPr>
          <w:rFonts w:ascii="GHEA Grapalat" w:hAnsi="GHEA Grapalat"/>
          <w:b/>
        </w:rPr>
      </w:pPr>
    </w:p>
    <w:p w14:paraId="2D363253"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3355772"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0687A39"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3258CF6"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9D9250" w14:textId="0C819F60"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093F3E">
        <w:rPr>
          <w:rFonts w:ascii="GHEA Grapalat" w:hAnsi="GHEA Grapalat"/>
          <w:sz w:val="24"/>
          <w:szCs w:val="24"/>
        </w:rPr>
        <w:t>ЗАПРОСЕ КОТИРОВОК</w:t>
      </w:r>
      <w:r w:rsidRPr="009044F1">
        <w:rPr>
          <w:rFonts w:ascii="GHEA Grapalat" w:hAnsi="GHEA Grapalat"/>
          <w:sz w:val="24"/>
          <w:szCs w:val="24"/>
        </w:rPr>
        <w:t>.</w:t>
      </w:r>
    </w:p>
    <w:p w14:paraId="6025FCDB" w14:textId="77777777" w:rsidR="00493182" w:rsidRPr="00E34A43" w:rsidRDefault="00A80ECD" w:rsidP="00493182">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493182">
        <w:rPr>
          <w:rFonts w:ascii="GHEA Grapalat" w:hAnsi="GHEA Grapalat"/>
          <w:sz w:val="24"/>
          <w:szCs w:val="24"/>
        </w:rPr>
        <w:t xml:space="preserve">Заявки на процедуру необходимо представить в комиссию по адресу </w:t>
      </w:r>
      <w:r w:rsidR="00493182" w:rsidRPr="00F81884">
        <w:rPr>
          <w:rFonts w:ascii="GHEA Grapalat" w:hAnsi="GHEA Grapalat"/>
          <w:i/>
          <w:iCs/>
          <w:sz w:val="24"/>
          <w:szCs w:val="24"/>
        </w:rPr>
        <w:t xml:space="preserve">РА, </w:t>
      </w:r>
      <w:proofErr w:type="spellStart"/>
      <w:r w:rsidR="00493182" w:rsidRPr="00F81884">
        <w:rPr>
          <w:rFonts w:ascii="GHEA Grapalat" w:hAnsi="GHEA Grapalat"/>
          <w:i/>
          <w:iCs/>
          <w:sz w:val="24"/>
          <w:szCs w:val="24"/>
        </w:rPr>
        <w:t>Котайкский</w:t>
      </w:r>
      <w:proofErr w:type="spellEnd"/>
      <w:r w:rsidR="00493182" w:rsidRPr="00F81884">
        <w:rPr>
          <w:rFonts w:ascii="GHEA Grapalat" w:hAnsi="GHEA Grapalat"/>
          <w:i/>
          <w:iCs/>
          <w:sz w:val="24"/>
          <w:szCs w:val="24"/>
        </w:rPr>
        <w:t xml:space="preserve"> область, Деревня </w:t>
      </w:r>
      <w:proofErr w:type="spellStart"/>
      <w:r w:rsidR="00493182" w:rsidRPr="00F81884">
        <w:rPr>
          <w:rFonts w:ascii="GHEA Grapalat" w:hAnsi="GHEA Grapalat"/>
          <w:i/>
          <w:iCs/>
          <w:sz w:val="24"/>
          <w:szCs w:val="24"/>
        </w:rPr>
        <w:t>Балаховит</w:t>
      </w:r>
      <w:proofErr w:type="spellEnd"/>
      <w:r w:rsidR="00493182" w:rsidRPr="00F81884">
        <w:rPr>
          <w:rFonts w:ascii="GHEA Grapalat" w:hAnsi="GHEA Grapalat"/>
          <w:i/>
          <w:iCs/>
          <w:sz w:val="24"/>
          <w:szCs w:val="24"/>
        </w:rPr>
        <w:t xml:space="preserve">, </w:t>
      </w:r>
      <w:proofErr w:type="spellStart"/>
      <w:proofErr w:type="gramStart"/>
      <w:r w:rsidR="00493182" w:rsidRPr="00F81884">
        <w:rPr>
          <w:rFonts w:ascii="GHEA Grapalat" w:hAnsi="GHEA Grapalat"/>
          <w:i/>
          <w:iCs/>
          <w:sz w:val="24"/>
          <w:szCs w:val="24"/>
        </w:rPr>
        <w:t>ул</w:t>
      </w:r>
      <w:proofErr w:type="spellEnd"/>
      <w:r w:rsidR="00493182" w:rsidRPr="00F81884">
        <w:rPr>
          <w:rFonts w:ascii="GHEA Grapalat" w:hAnsi="GHEA Grapalat"/>
          <w:i/>
          <w:iCs/>
          <w:sz w:val="24"/>
          <w:szCs w:val="24"/>
        </w:rPr>
        <w:t xml:space="preserve">  </w:t>
      </w:r>
      <w:proofErr w:type="spellStart"/>
      <w:r w:rsidR="00493182" w:rsidRPr="00F81884">
        <w:rPr>
          <w:rFonts w:ascii="GHEA Grapalat" w:hAnsi="GHEA Grapalat"/>
          <w:i/>
          <w:iCs/>
          <w:sz w:val="24"/>
          <w:szCs w:val="24"/>
        </w:rPr>
        <w:t>М.Тумасян</w:t>
      </w:r>
      <w:proofErr w:type="spellEnd"/>
      <w:proofErr w:type="gramEnd"/>
      <w:r w:rsidR="00493182" w:rsidRPr="00F81884">
        <w:rPr>
          <w:rFonts w:ascii="GHEA Grapalat" w:hAnsi="GHEA Grapalat"/>
          <w:i/>
          <w:iCs/>
          <w:sz w:val="24"/>
          <w:szCs w:val="24"/>
        </w:rPr>
        <w:t xml:space="preserve"> 14</w:t>
      </w:r>
      <w:r w:rsidR="00493182" w:rsidRPr="004775ED">
        <w:rPr>
          <w:rFonts w:ascii="GHEA Grapalat" w:hAnsi="GHEA Grapalat"/>
          <w:sz w:val="16"/>
          <w:szCs w:val="16"/>
        </w:rPr>
        <w:t xml:space="preserve"> </w:t>
      </w:r>
      <w:r w:rsidR="00493182">
        <w:rPr>
          <w:rFonts w:ascii="GHEA Grapalat" w:hAnsi="GHEA Grapalat"/>
          <w:sz w:val="16"/>
          <w:szCs w:val="16"/>
        </w:rPr>
        <w:t xml:space="preserve"> </w:t>
      </w:r>
      <w:r w:rsidR="00493182" w:rsidRPr="00F81884">
        <w:rPr>
          <w:rFonts w:ascii="GHEA Grapalat" w:hAnsi="GHEA Grapalat"/>
          <w:sz w:val="16"/>
          <w:szCs w:val="16"/>
        </w:rPr>
        <w:t xml:space="preserve"> </w:t>
      </w:r>
      <w:r w:rsidR="00493182">
        <w:rPr>
          <w:rFonts w:ascii="GHEA Grapalat" w:hAnsi="GHEA Grapalat"/>
          <w:sz w:val="24"/>
          <w:szCs w:val="24"/>
        </w:rPr>
        <w:t xml:space="preserve">не позднее, чем </w:t>
      </w:r>
      <w:r w:rsidR="00493182" w:rsidRPr="00C844BA">
        <w:rPr>
          <w:rFonts w:ascii="GHEA Grapalat" w:hAnsi="GHEA Grapalat"/>
          <w:sz w:val="24"/>
          <w:szCs w:val="24"/>
        </w:rPr>
        <w:t>11:00</w:t>
      </w:r>
      <w:r w:rsidR="00493182">
        <w:rPr>
          <w:rFonts w:ascii="GHEA Grapalat" w:hAnsi="GHEA Grapalat"/>
          <w:sz w:val="24"/>
          <w:szCs w:val="24"/>
        </w:rPr>
        <w:t xml:space="preserve"> часов </w:t>
      </w:r>
      <w:r w:rsidR="00493182" w:rsidRPr="00ED76D3">
        <w:rPr>
          <w:rFonts w:ascii="GHEA Grapalat" w:hAnsi="GHEA Grapalat"/>
          <w:sz w:val="24"/>
          <w:szCs w:val="24"/>
        </w:rPr>
        <w:t>8</w:t>
      </w:r>
      <w:r w:rsidR="00493182">
        <w:rPr>
          <w:rFonts w:ascii="GHEA Grapalat" w:hAnsi="GHEA Grapalat"/>
          <w:sz w:val="24"/>
          <w:szCs w:val="24"/>
        </w:rPr>
        <w:t>-го дня с даты опубликования в бюллетене объявления и приглашения на настоящую процедуру.</w:t>
      </w:r>
    </w:p>
    <w:p w14:paraId="7DA132F7" w14:textId="2C623CDE" w:rsidR="00A80ECD" w:rsidRDefault="00493182" w:rsidP="0049318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63650A">
        <w:rPr>
          <w:rFonts w:ascii="GHEA Grapalat" w:hAnsi="GHEA Grapalat"/>
          <w:sz w:val="24"/>
          <w:szCs w:val="24"/>
        </w:rPr>
        <w:t xml:space="preserve">Т. </w:t>
      </w:r>
      <w:proofErr w:type="spellStart"/>
      <w:r w:rsidRPr="0063650A">
        <w:rPr>
          <w:rFonts w:ascii="GHEA Grapalat" w:hAnsi="GHEA Grapalat"/>
          <w:sz w:val="24"/>
          <w:szCs w:val="24"/>
        </w:rPr>
        <w:t>Кюрегян</w:t>
      </w:r>
      <w:proofErr w:type="spellEnd"/>
      <w:r>
        <w:rPr>
          <w:rFonts w:ascii="GHEA Grapalat" w:hAnsi="GHEA Grapalat"/>
          <w:sz w:val="24"/>
          <w:szCs w:val="24"/>
        </w:rPr>
        <w:t xml:space="preserve">. </w:t>
      </w:r>
      <w:r w:rsidR="00A80ECD">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C2D2C36"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C05DE78"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68348D0A"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4313A49B"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639E9E55"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572CFC6B"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73DC7108" w14:textId="0A35725C" w:rsidR="00EA0D10" w:rsidRPr="00493182" w:rsidRDefault="001361B2" w:rsidP="00B46D58">
      <w:pPr>
        <w:pStyle w:val="norm"/>
        <w:widowControl w:val="0"/>
        <w:tabs>
          <w:tab w:val="left" w:pos="1134"/>
        </w:tabs>
        <w:spacing w:after="160" w:line="240" w:lineRule="auto"/>
        <w:ind w:firstLine="284"/>
        <w:rPr>
          <w:rFonts w:ascii="GHEA Grapalat" w:hAnsi="GHEA Grapalat"/>
          <w:sz w:val="24"/>
          <w:szCs w:val="24"/>
          <w:lang w:val="hy-AM"/>
        </w:rPr>
      </w:pPr>
      <w:r w:rsidRPr="00650DCD">
        <w:rPr>
          <w:rFonts w:ascii="GHEA Grapalat" w:hAnsi="GHEA Grapalat"/>
          <w:sz w:val="24"/>
          <w:szCs w:val="24"/>
        </w:rPr>
        <w:lastRenderedPageBreak/>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p>
    <w:p w14:paraId="6AE929C7"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14:paraId="0DF4AA76"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59497B"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D64EFB1"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44C2462"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81C773A"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716CBA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090A35D" w14:textId="77777777" w:rsidR="0049655D" w:rsidRDefault="0049655D">
      <w:pPr>
        <w:rPr>
          <w:rFonts w:ascii="GHEA Grapalat" w:hAnsi="GHEA Grapalat"/>
          <w:b/>
        </w:rPr>
      </w:pPr>
    </w:p>
    <w:p w14:paraId="17D7CF6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D3C40C3"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товара включает также расходы </w:t>
      </w:r>
      <w:r w:rsidRPr="009044F1">
        <w:rPr>
          <w:rFonts w:ascii="GHEA Grapalat" w:hAnsi="GHEA Grapalat"/>
        </w:rPr>
        <w:lastRenderedPageBreak/>
        <w:t>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B8D6856"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AE869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2477E4"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4F18539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34BF26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9ED00D"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3EA067F4"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2AC0BE54"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3F52695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79F293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0FFDB05A"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2632019"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FD329C8"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2F6E187" w14:textId="77777777" w:rsidR="00FA0E41" w:rsidRPr="009044F1" w:rsidRDefault="00FA0E41" w:rsidP="00B46D58">
      <w:pPr>
        <w:widowControl w:val="0"/>
        <w:spacing w:after="160"/>
        <w:ind w:firstLine="567"/>
        <w:jc w:val="center"/>
        <w:rPr>
          <w:rFonts w:ascii="GHEA Grapalat" w:hAnsi="GHEA Grapalat"/>
          <w:b/>
        </w:rPr>
      </w:pPr>
    </w:p>
    <w:p w14:paraId="057674F4"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2C717A07" w14:textId="77777777" w:rsidR="002626F7" w:rsidRDefault="002626F7" w:rsidP="00B46D58">
      <w:pPr>
        <w:rPr>
          <w:rFonts w:ascii="GHEA Grapalat" w:hAnsi="GHEA Grapalat" w:cs="Sylfaen"/>
        </w:rPr>
      </w:pPr>
    </w:p>
    <w:p w14:paraId="186319AA"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CDC4E4C" w14:textId="6CD6B800"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407C00">
        <w:rPr>
          <w:rFonts w:ascii="GHEA Grapalat" w:hAnsi="GHEA Grapalat"/>
          <w:sz w:val="24"/>
          <w:szCs w:val="24"/>
          <w:lang w:val="hy-AM"/>
        </w:rPr>
        <w:t>8</w:t>
      </w:r>
      <w:r w:rsidR="00407C00" w:rsidRPr="009044F1">
        <w:rPr>
          <w:rFonts w:ascii="GHEA Grapalat" w:hAnsi="GHEA Grapalat"/>
          <w:sz w:val="24"/>
          <w:szCs w:val="24"/>
        </w:rPr>
        <w:t xml:space="preserve">-ой день </w:t>
      </w:r>
      <w:proofErr w:type="gramStart"/>
      <w:r w:rsidR="00407C00" w:rsidRPr="009044F1">
        <w:rPr>
          <w:rFonts w:ascii="GHEA Grapalat" w:hAnsi="GHEA Grapalat"/>
          <w:sz w:val="24"/>
          <w:szCs w:val="24"/>
        </w:rPr>
        <w:t xml:space="preserve">в </w:t>
      </w:r>
      <w:r w:rsidR="00407C00">
        <w:rPr>
          <w:rFonts w:ascii="GHEA Grapalat" w:hAnsi="GHEA Grapalat"/>
          <w:sz w:val="24"/>
          <w:szCs w:val="24"/>
          <w:lang w:val="hy-AM"/>
        </w:rPr>
        <w:t xml:space="preserve"> </w:t>
      </w:r>
      <w:r w:rsidR="00407C00" w:rsidRPr="00C844BA">
        <w:rPr>
          <w:rFonts w:ascii="GHEA Grapalat" w:hAnsi="GHEA Grapalat"/>
          <w:sz w:val="24"/>
          <w:szCs w:val="24"/>
        </w:rPr>
        <w:t>1</w:t>
      </w:r>
      <w:r w:rsidR="00407C00">
        <w:rPr>
          <w:rFonts w:ascii="GHEA Grapalat" w:hAnsi="GHEA Grapalat"/>
          <w:sz w:val="24"/>
          <w:szCs w:val="24"/>
          <w:lang w:val="hy-AM"/>
        </w:rPr>
        <w:t>1</w:t>
      </w:r>
      <w:r w:rsidR="00407C00" w:rsidRPr="00C844BA">
        <w:rPr>
          <w:rFonts w:ascii="GHEA Grapalat" w:hAnsi="GHEA Grapalat"/>
          <w:sz w:val="24"/>
          <w:szCs w:val="24"/>
        </w:rPr>
        <w:t>:00</w:t>
      </w:r>
      <w:proofErr w:type="gramEnd"/>
      <w:r w:rsidR="00407C00" w:rsidRPr="009044F1">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AB494A6"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1CB77262"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44ABD76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F73F818"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F016A7C"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45F18F9"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F4DE11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9C1515A"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85AB872"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B62C39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56F6009F" w14:textId="7E298425"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proofErr w:type="gramStart"/>
      <w:r w:rsidRPr="009044F1">
        <w:rPr>
          <w:rFonts w:ascii="GHEA Grapalat" w:hAnsi="GHEA Grapalat"/>
          <w:i w:val="0"/>
          <w:sz w:val="24"/>
          <w:szCs w:val="24"/>
        </w:rPr>
        <w:t>по курсу</w:t>
      </w:r>
      <w:proofErr w:type="gramEnd"/>
      <w:r w:rsidRPr="009044F1">
        <w:rPr>
          <w:rFonts w:ascii="GHEA Grapalat" w:hAnsi="GHEA Grapalat"/>
          <w:i w:val="0"/>
          <w:sz w:val="24"/>
          <w:szCs w:val="24"/>
        </w:rPr>
        <w:t xml:space="preserve"> </w:t>
      </w:r>
      <w:r w:rsidR="00407C00" w:rsidRPr="00777A65">
        <w:rPr>
          <w:rFonts w:ascii="GHEA Grapalat" w:hAnsi="GHEA Grapalat"/>
          <w:i w:val="0"/>
          <w:sz w:val="24"/>
          <w:szCs w:val="24"/>
        </w:rPr>
        <w:t>установленному Центра</w:t>
      </w:r>
      <w:r w:rsidR="00407C00">
        <w:rPr>
          <w:rFonts w:ascii="GHEA Grapalat" w:hAnsi="GHEA Grapalat"/>
          <w:i w:val="0"/>
          <w:sz w:val="24"/>
          <w:szCs w:val="24"/>
        </w:rPr>
        <w:t>льным банком Республики Армения</w:t>
      </w:r>
      <w:r w:rsidR="00A01157">
        <w:rPr>
          <w:rFonts w:ascii="GHEA Grapalat" w:hAnsi="GHEA Grapalat"/>
          <w:i w:val="0"/>
          <w:sz w:val="24"/>
          <w:szCs w:val="24"/>
        </w:rPr>
        <w:t>.</w:t>
      </w:r>
    </w:p>
    <w:p w14:paraId="3682B744"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4FBD8DEF"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35FAE8A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75BD59C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C298605"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0077B8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A19F04A"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7023F3FD"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E54181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B2CE279"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3F93E0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BCD9F54"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1A666556" w14:textId="77777777"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lastRenderedPageBreak/>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654A459E"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D5DB322"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EAE1F68"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8F79C98"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4B1101">
        <w:rPr>
          <w:rFonts w:ascii="GHEA Grapalat" w:hAnsi="GHEA Grapalat"/>
          <w:sz w:val="24"/>
          <w:szCs w:val="24"/>
        </w:rPr>
        <w:t>8.1</w:t>
      </w:r>
      <w:r w:rsidR="00696900" w:rsidRPr="004B1101">
        <w:rPr>
          <w:rFonts w:ascii="GHEA Grapalat" w:hAnsi="GHEA Grapalat"/>
          <w:sz w:val="24"/>
          <w:szCs w:val="24"/>
        </w:rPr>
        <w:t>2</w:t>
      </w:r>
      <w:r w:rsidRPr="004B1101">
        <w:rPr>
          <w:rFonts w:ascii="GHEA Grapalat" w:hAnsi="GHEA Grapalat"/>
          <w:sz w:val="24"/>
          <w:szCs w:val="24"/>
        </w:rPr>
        <w:t>.</w:t>
      </w:r>
      <w:r w:rsidR="004409B1" w:rsidRPr="004B1101">
        <w:rPr>
          <w:rFonts w:ascii="GHEA Grapalat" w:hAnsi="GHEA Grapalat"/>
          <w:sz w:val="24"/>
          <w:szCs w:val="24"/>
        </w:rPr>
        <w:tab/>
      </w:r>
      <w:r w:rsidRPr="004B1101">
        <w:rPr>
          <w:rFonts w:ascii="GHEA Grapalat" w:hAnsi="GHEA Grapalat"/>
          <w:sz w:val="24"/>
          <w:szCs w:val="24"/>
        </w:rPr>
        <w:t>Не позднее чем на следующий рабочий день после завершения заседания по вскрытию</w:t>
      </w:r>
      <w:r w:rsidR="001E4A24" w:rsidRPr="004B1101">
        <w:rPr>
          <w:rFonts w:ascii="GHEA Grapalat" w:hAnsi="GHEA Grapalat"/>
          <w:sz w:val="24"/>
          <w:szCs w:val="24"/>
        </w:rPr>
        <w:t xml:space="preserve"> и оценке</w:t>
      </w:r>
      <w:r w:rsidRPr="004B1101">
        <w:rPr>
          <w:rFonts w:ascii="GHEA Grapalat" w:hAnsi="GHEA Grapalat"/>
          <w:sz w:val="24"/>
          <w:szCs w:val="24"/>
        </w:rPr>
        <w:t xml:space="preserve"> заявок секретарь комиссии:</w:t>
      </w:r>
      <w:r w:rsidRPr="009044F1">
        <w:rPr>
          <w:rFonts w:ascii="GHEA Grapalat" w:hAnsi="GHEA Grapalat"/>
          <w:sz w:val="24"/>
          <w:szCs w:val="24"/>
        </w:rPr>
        <w:t xml:space="preserve"> </w:t>
      </w:r>
    </w:p>
    <w:p w14:paraId="0E3F3575"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9F292DC"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w:t>
      </w:r>
      <w:r w:rsidRPr="009044F1">
        <w:rPr>
          <w:rFonts w:ascii="GHEA Grapalat" w:hAnsi="GHEA Grapalat"/>
          <w:sz w:val="24"/>
          <w:szCs w:val="24"/>
        </w:rPr>
        <w:lastRenderedPageBreak/>
        <w:t>день после их подписания;</w:t>
      </w:r>
    </w:p>
    <w:p w14:paraId="59F8D517"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A13C506"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237A3FB6"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3EAFC5D" w14:textId="77777777" w:rsidR="00B24E4B" w:rsidRDefault="00B24E4B" w:rsidP="00B24E4B">
      <w:pPr>
        <w:pStyle w:val="aff"/>
        <w:widowControl w:val="0"/>
        <w:numPr>
          <w:ilvl w:val="0"/>
          <w:numId w:val="31"/>
        </w:numPr>
        <w:ind w:left="0" w:firstLine="284"/>
        <w:contextualSpacing/>
        <w:jc w:val="both"/>
        <w:rPr>
          <w:ins w:id="6"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8E04E0F" w14:textId="77777777"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14:paraId="201F59DC" w14:textId="77777777"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w:t>
      </w:r>
      <w:r w:rsidRPr="00544A12">
        <w:rPr>
          <w:rFonts w:ascii="GHEA Grapalat" w:hAnsi="GHEA Grapalat" w:cs="Sylfaen"/>
        </w:rPr>
        <w:lastRenderedPageBreak/>
        <w:t>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14:paraId="6DC7208A" w14:textId="77777777"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0B384340" w14:textId="77777777" w:rsidR="003822FA" w:rsidRDefault="003822FA" w:rsidP="00B46D58">
      <w:pPr>
        <w:widowControl w:val="0"/>
        <w:tabs>
          <w:tab w:val="left" w:pos="1276"/>
        </w:tabs>
        <w:spacing w:after="160"/>
        <w:ind w:firstLine="567"/>
        <w:jc w:val="both"/>
        <w:rPr>
          <w:rFonts w:ascii="GHEA Grapalat" w:hAnsi="GHEA Grapalat"/>
        </w:rPr>
      </w:pPr>
    </w:p>
    <w:p w14:paraId="08789E2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16573474"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A83FF2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4E0AA81"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9F9CBD6"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F0DBAB0" w14:textId="5778C73F"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2CBFEBF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 xml:space="preserve">признается </w:t>
      </w:r>
      <w:proofErr w:type="gramStart"/>
      <w:r w:rsidR="005F2F3B" w:rsidRPr="008C0D41">
        <w:rPr>
          <w:rFonts w:ascii="GHEA Grapalat" w:hAnsi="GHEA Grapalat"/>
        </w:rPr>
        <w:t>участник</w:t>
      </w:r>
      <w:proofErr w:type="gramEnd"/>
      <w:r w:rsidR="005F2F3B" w:rsidRPr="008C0D41">
        <w:rPr>
          <w:rFonts w:ascii="GHEA Grapalat" w:hAnsi="GHEA Grapalat"/>
        </w:rPr>
        <w:t xml:space="preserve">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59CD6B5A"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участник может представить иные дополнительные документы, сведения и </w:t>
      </w:r>
      <w:r w:rsidRPr="009044F1">
        <w:rPr>
          <w:rFonts w:ascii="GHEA Grapalat" w:hAnsi="GHEA Grapalat"/>
          <w:sz w:val="24"/>
          <w:szCs w:val="24"/>
        </w:rPr>
        <w:lastRenderedPageBreak/>
        <w:t>материалы.</w:t>
      </w:r>
    </w:p>
    <w:p w14:paraId="389C541B"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05365AD"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A707DD4"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8982201"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F5D6119" w14:textId="58450074"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4B1101" w:rsidRPr="004B1101">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C62C2AB"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3D2D1A5"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C17146"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D234519"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D1EB28A" w14:textId="77777777" w:rsidR="00B47535" w:rsidRDefault="00B47535">
      <w:pPr>
        <w:rPr>
          <w:rFonts w:ascii="GHEA Grapalat" w:hAnsi="GHEA Grapalat"/>
          <w:b/>
        </w:rPr>
      </w:pPr>
      <w:r>
        <w:rPr>
          <w:rFonts w:ascii="GHEA Grapalat" w:hAnsi="GHEA Grapalat"/>
          <w:b/>
        </w:rPr>
        <w:br w:type="page"/>
      </w:r>
    </w:p>
    <w:p w14:paraId="0DB4258A"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5310C499"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552F48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1A7BBBC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7E0A2BC" w14:textId="77777777"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w:t>
      </w:r>
      <w:proofErr w:type="gramStart"/>
      <w:r w:rsidR="00BD587C" w:rsidRPr="00681C1F">
        <w:rPr>
          <w:rFonts w:ascii="GHEA Grapalat" w:hAnsi="GHEA Grapalat"/>
          <w:color w:val="000000" w:themeColor="text1"/>
        </w:rPr>
        <w:t xml:space="preserve">участник </w:t>
      </w:r>
      <w:r w:rsidR="00BD587C">
        <w:rPr>
          <w:rFonts w:ascii="GHEA Grapalat" w:hAnsi="GHEA Grapalat"/>
          <w:color w:val="000000" w:themeColor="text1"/>
        </w:rPr>
        <w:t xml:space="preserve"> после</w:t>
      </w:r>
      <w:proofErr w:type="gramEnd"/>
      <w:r w:rsidR="00BD587C">
        <w:rPr>
          <w:rFonts w:ascii="GHEA Grapalat" w:hAnsi="GHEA Grapalat"/>
          <w:color w:val="000000" w:themeColor="text1"/>
        </w:rPr>
        <w:t xml:space="preserve">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w:t>
      </w:r>
      <w:proofErr w:type="gramStart"/>
      <w:r w:rsidR="00E77A77">
        <w:rPr>
          <w:rFonts w:ascii="GHEA Grapalat" w:hAnsi="GHEA Grapalat"/>
        </w:rPr>
        <w:t>уведомлением</w:t>
      </w:r>
      <w:proofErr w:type="gramEnd"/>
      <w:r w:rsidR="00BD587C" w:rsidRPr="00C61190">
        <w:rPr>
          <w:rFonts w:ascii="GHEA Grapalat" w:hAnsi="GHEA Grapalat"/>
        </w:rPr>
        <w:t xml:space="preserve"> </w:t>
      </w:r>
      <w:r w:rsidR="001E2047" w:rsidRPr="00DF59E9">
        <w:rPr>
          <w:rFonts w:ascii="GHEA Grapalat" w:hAnsi="GHEA Grapalat"/>
        </w:rPr>
        <w:t xml:space="preserve">не подписывает договор </w:t>
      </w:r>
      <w:proofErr w:type="gramStart"/>
      <w:r w:rsidR="001E2047" w:rsidRPr="00DF59E9">
        <w:rPr>
          <w:rFonts w:ascii="GHEA Grapalat" w:hAnsi="GHEA Grapalat"/>
        </w:rPr>
        <w:t xml:space="preserve">и </w:t>
      </w:r>
      <w:r w:rsidR="001E2047">
        <w:rPr>
          <w:rFonts w:ascii="GHEA Grapalat" w:hAnsi="GHEA Grapalat"/>
        </w:rPr>
        <w:t xml:space="preserve"> не</w:t>
      </w:r>
      <w:proofErr w:type="gramEnd"/>
      <w:r w:rsidR="001E2047">
        <w:rPr>
          <w:rFonts w:ascii="GHEA Grapalat" w:hAnsi="GHEA Grapalat"/>
        </w:rPr>
        <w:t xml:space="preserve">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14:paraId="1FCFB20F"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DEE9FE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4679FC99"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0DC47BB" w14:textId="009AD8D6" w:rsidR="00096865" w:rsidRPr="006C50AA"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p>
    <w:p w14:paraId="2DB8BC15" w14:textId="36615AE0" w:rsidR="003D57AD" w:rsidRPr="002A7F2F"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w:t>
      </w:r>
      <w:r w:rsidR="003D57AD" w:rsidRPr="00174059">
        <w:rPr>
          <w:rFonts w:ascii="GHEA Grapalat" w:hAnsi="GHEA Grapalat"/>
        </w:rPr>
        <w:lastRenderedPageBreak/>
        <w:t>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2A7F2F" w:rsidRPr="002A7F2F">
        <w:rPr>
          <w:rFonts w:ascii="GHEA Grapalat" w:hAnsi="GHEA Grapalat"/>
        </w:rPr>
        <w:t>.</w:t>
      </w:r>
    </w:p>
    <w:p w14:paraId="231441BB"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5B2A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5D0A96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110049F6" w14:textId="71BA80E8"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2A7C64" w:rsidRPr="004A4643">
        <w:rPr>
          <w:rFonts w:ascii="GHEA Grapalat" w:hAnsi="GHEA Grapalat"/>
          <w:i/>
        </w:rPr>
        <w:t>в одностороннем порядке утвержденного заявления-в виде неустойки (приложение 5.1)</w:t>
      </w:r>
      <w:r w:rsidR="00375E5E">
        <w:rPr>
          <w:rFonts w:ascii="GHEA Grapalat" w:hAnsi="GHEA Grapalat"/>
        </w:rPr>
        <w:t>.</w:t>
      </w:r>
    </w:p>
    <w:p w14:paraId="53221EE9"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6928383C" w14:textId="7843E4C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2A7C64">
        <w:rPr>
          <w:rFonts w:ascii="GHEA Grapalat" w:hAnsi="GHEA Grapalat"/>
          <w:lang w:val="hy-AM"/>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702515B"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21ED7D08"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lastRenderedPageBreak/>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EE25BD2" w14:textId="77777777" w:rsidR="001075CA" w:rsidRDefault="001075CA" w:rsidP="001075CA">
      <w:pPr>
        <w:widowControl w:val="0"/>
        <w:tabs>
          <w:tab w:val="left" w:pos="1134"/>
        </w:tabs>
        <w:spacing w:after="160"/>
        <w:ind w:firstLine="567"/>
        <w:jc w:val="both"/>
        <w:rPr>
          <w:ins w:id="7"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3CE95ECE"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 xml:space="preserve">за днем возникновения основания возврата </w:t>
      </w:r>
      <w:proofErr w:type="gramStart"/>
      <w:r w:rsidR="00173318" w:rsidRPr="00C87B61">
        <w:rPr>
          <w:rFonts w:ascii="GHEA Grapalat" w:hAnsi="GHEA Grapalat"/>
        </w:rPr>
        <w:t>обеспечения</w:t>
      </w:r>
      <w:proofErr w:type="gramEnd"/>
      <w:r w:rsidR="00173318" w:rsidRPr="00C87B61">
        <w:rPr>
          <w:rFonts w:ascii="GHEA Grapalat" w:hAnsi="GHEA Grapalat"/>
        </w:rPr>
        <w:t xml:space="preserve"> уведомляет</w:t>
      </w:r>
      <w:r w:rsidRPr="00C87B61">
        <w:rPr>
          <w:rFonts w:ascii="GHEA Grapalat" w:hAnsi="GHEA Grapalat"/>
        </w:rPr>
        <w:t>:</w:t>
      </w:r>
    </w:p>
    <w:p w14:paraId="5FE6E4AB"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37DF5A2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0E9332F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016CD33" w14:textId="77777777" w:rsidR="00D70281" w:rsidRDefault="00D70281" w:rsidP="001075CA">
      <w:pPr>
        <w:widowControl w:val="0"/>
        <w:tabs>
          <w:tab w:val="left" w:pos="1134"/>
        </w:tabs>
        <w:spacing w:after="160"/>
        <w:ind w:firstLine="567"/>
        <w:jc w:val="both"/>
        <w:rPr>
          <w:rFonts w:ascii="GHEA Grapalat" w:hAnsi="GHEA Grapalat"/>
        </w:rPr>
      </w:pPr>
    </w:p>
    <w:p w14:paraId="20A86380" w14:textId="7EF796CF"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14:paraId="76FDDE71"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44B970E" w14:textId="77777777" w:rsidR="003D5CAF" w:rsidRPr="009044F1" w:rsidRDefault="003D5CAF" w:rsidP="005066AC">
      <w:pPr>
        <w:rPr>
          <w:rFonts w:ascii="GHEA Grapalat" w:hAnsi="GHEA Grapalat" w:cs="Arial"/>
          <w:b/>
        </w:rPr>
      </w:pPr>
    </w:p>
    <w:p w14:paraId="62EEAD41"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979872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642DCA0" w14:textId="324F4740"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w:t>
      </w:r>
    </w:p>
    <w:p w14:paraId="0E16D0E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1C58DB2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7DD1C1A"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88BC141" w14:textId="77777777" w:rsidR="00C54730" w:rsidRDefault="00C54730" w:rsidP="00C54730">
      <w:pPr>
        <w:jc w:val="center"/>
        <w:rPr>
          <w:rFonts w:ascii="GHEA Grapalat" w:hAnsi="GHEA Grapalat"/>
          <w:b/>
          <w:lang w:val="hy-AM"/>
        </w:rPr>
      </w:pPr>
    </w:p>
    <w:p w14:paraId="0B91D7C5" w14:textId="77777777" w:rsidR="004A1F4E" w:rsidRPr="004A1F4E" w:rsidRDefault="004A1F4E" w:rsidP="00C54730">
      <w:pPr>
        <w:jc w:val="center"/>
        <w:rPr>
          <w:rFonts w:ascii="GHEA Grapalat" w:hAnsi="GHEA Grapalat"/>
          <w:b/>
          <w:lang w:val="hy-AM"/>
        </w:rPr>
      </w:pPr>
    </w:p>
    <w:p w14:paraId="448189BE" w14:textId="77777777" w:rsidR="00096865" w:rsidRPr="00182C2E" w:rsidRDefault="008D5016" w:rsidP="00C54730">
      <w:pPr>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8E2187" w14:textId="77777777" w:rsidR="00C54730" w:rsidRPr="00182C2E" w:rsidRDefault="00C54730" w:rsidP="00C54730">
      <w:pPr>
        <w:jc w:val="center"/>
        <w:rPr>
          <w:rFonts w:ascii="GHEA Grapalat" w:hAnsi="GHEA Grapalat"/>
          <w:b/>
        </w:rPr>
      </w:pPr>
    </w:p>
    <w:p w14:paraId="3FA91A46"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5561CE4A"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433C513"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711C3BB9"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32C0F88"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C5CC0D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D5E587B"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775743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FF88D31"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D4D6C83"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E48C403"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894B2E8" w14:textId="77777777" w:rsidR="00C87BF8" w:rsidRPr="00570BBD" w:rsidRDefault="00C87BF8" w:rsidP="00C87BF8">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0BA04607"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EAB228F"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6597B47"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1DB1687"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CFC1AAC"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E982C53"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EE93EF3"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520BF1B"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4502595"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1BE9681"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w:t>
      </w:r>
      <w:r w:rsidRPr="00570BBD">
        <w:rPr>
          <w:rFonts w:ascii="GHEA Grapalat" w:hAnsi="GHEA Grapalat"/>
        </w:rPr>
        <w:lastRenderedPageBreak/>
        <w:t xml:space="preserve">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7A0906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5CFB7F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D0AF87"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EACE79"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76FFB851" w14:textId="77777777" w:rsidR="00AE679C" w:rsidRPr="009044F1" w:rsidRDefault="00AE679C" w:rsidP="00B46D58">
      <w:pPr>
        <w:widowControl w:val="0"/>
        <w:spacing w:after="160"/>
        <w:jc w:val="center"/>
        <w:rPr>
          <w:rFonts w:ascii="GHEA Grapalat" w:hAnsi="GHEA Grapalat" w:cs="Sylfaen"/>
          <w:b/>
        </w:rPr>
      </w:pPr>
    </w:p>
    <w:p w14:paraId="4B4EFCC0" w14:textId="77777777" w:rsidR="004373E3" w:rsidRDefault="004373E3" w:rsidP="00B46D58">
      <w:pPr>
        <w:rPr>
          <w:rFonts w:ascii="GHEA Grapalat" w:hAnsi="GHEA Grapalat"/>
          <w:b/>
        </w:rPr>
      </w:pPr>
      <w:r>
        <w:rPr>
          <w:rFonts w:ascii="GHEA Grapalat" w:hAnsi="GHEA Grapalat"/>
          <w:b/>
        </w:rPr>
        <w:br w:type="page"/>
      </w:r>
    </w:p>
    <w:p w14:paraId="30433F5F"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1EE2EF63" w14:textId="77777777" w:rsidR="008842CE" w:rsidRPr="00374F4A" w:rsidRDefault="008842CE" w:rsidP="00B46D58">
      <w:pPr>
        <w:widowControl w:val="0"/>
        <w:spacing w:after="160"/>
        <w:jc w:val="center"/>
        <w:rPr>
          <w:rFonts w:ascii="GHEA Grapalat" w:hAnsi="GHEA Grapalat"/>
          <w:b/>
        </w:rPr>
      </w:pPr>
    </w:p>
    <w:p w14:paraId="03067492" w14:textId="213562A6"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93F3E">
        <w:rPr>
          <w:rFonts w:ascii="GHEA Grapalat" w:hAnsi="GHEA Grapalat"/>
          <w:b/>
        </w:rPr>
        <w:t>ЗАПРОСЕ КОТИРОВОК</w:t>
      </w:r>
    </w:p>
    <w:p w14:paraId="29B2C315" w14:textId="77777777" w:rsidR="00096865" w:rsidRPr="009044F1" w:rsidRDefault="00096865" w:rsidP="00B46D58">
      <w:pPr>
        <w:widowControl w:val="0"/>
        <w:spacing w:after="160"/>
        <w:jc w:val="center"/>
        <w:rPr>
          <w:rFonts w:ascii="GHEA Grapalat" w:hAnsi="GHEA Grapalat"/>
        </w:rPr>
      </w:pPr>
    </w:p>
    <w:p w14:paraId="49F2BF6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0A54A1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0189B1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B01A9EE"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9E0CABA" w14:textId="77777777" w:rsidR="008F15B9" w:rsidRDefault="008F15B9" w:rsidP="00B46D58">
      <w:pPr>
        <w:widowControl w:val="0"/>
        <w:spacing w:after="160"/>
        <w:jc w:val="center"/>
        <w:rPr>
          <w:rFonts w:ascii="GHEA Grapalat" w:hAnsi="GHEA Grapalat"/>
          <w:b/>
        </w:rPr>
      </w:pPr>
    </w:p>
    <w:p w14:paraId="3FCE3569" w14:textId="77777777" w:rsidR="008F15B9" w:rsidRDefault="008F15B9" w:rsidP="00B46D58">
      <w:pPr>
        <w:widowControl w:val="0"/>
        <w:spacing w:after="160"/>
        <w:jc w:val="center"/>
        <w:rPr>
          <w:rFonts w:ascii="GHEA Grapalat" w:hAnsi="GHEA Grapalat"/>
          <w:b/>
        </w:rPr>
      </w:pPr>
    </w:p>
    <w:p w14:paraId="64E3D01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2B2DF1F"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732656C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20DC7BDF"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4588D07C"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2CB300E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4"/>
        <w:t>15</w:t>
      </w:r>
    </w:p>
    <w:p w14:paraId="50566F2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EF30383"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6BDA71FC"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3653AFA2" w14:textId="7445E46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1F4E" w:rsidRPr="004A1F4E">
        <w:rPr>
          <w:rFonts w:ascii="GHEA Grapalat" w:hAnsi="GHEA Grapalat"/>
          <w:color w:val="EE0000"/>
        </w:rPr>
        <w:t>2-х</w:t>
      </w:r>
      <w:r w:rsidR="004A1F4E" w:rsidRPr="004A1F4E">
        <w:rPr>
          <w:rFonts w:ascii="GHEA Grapalat" w:hAnsi="GHEA Grapalat"/>
          <w:color w:val="EE0000"/>
          <w:lang w:val="hy-AM"/>
        </w:rPr>
        <w:t xml:space="preserve"> </w:t>
      </w:r>
      <w:r w:rsidR="004A1F4E" w:rsidRPr="004A1F4E">
        <w:rPr>
          <w:rFonts w:ascii="GHEA Grapalat" w:hAnsi="GHEA Grapalat"/>
          <w:color w:val="EE0000"/>
        </w:rPr>
        <w:t>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385A0A9"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713FD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2BAA3F9F"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3D5772A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5ED5695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3C37538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18C0D81"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64EECED3" w14:textId="77777777" w:rsidR="00ED59E0" w:rsidRDefault="00ED59E0" w:rsidP="00B46D58">
      <w:pPr>
        <w:widowControl w:val="0"/>
        <w:tabs>
          <w:tab w:val="left" w:pos="1134"/>
        </w:tabs>
        <w:spacing w:after="160"/>
        <w:ind w:firstLine="567"/>
        <w:jc w:val="both"/>
        <w:rPr>
          <w:rFonts w:ascii="GHEA Grapalat" w:hAnsi="GHEA Grapalat"/>
        </w:rPr>
      </w:pPr>
    </w:p>
    <w:p w14:paraId="38816100" w14:textId="77777777" w:rsidR="00ED59E0" w:rsidRDefault="00ED59E0" w:rsidP="00B46D58">
      <w:pPr>
        <w:widowControl w:val="0"/>
        <w:tabs>
          <w:tab w:val="left" w:pos="1134"/>
        </w:tabs>
        <w:spacing w:after="160"/>
        <w:ind w:firstLine="567"/>
        <w:jc w:val="both"/>
        <w:rPr>
          <w:rFonts w:ascii="GHEA Grapalat" w:hAnsi="GHEA Grapalat"/>
        </w:rPr>
      </w:pPr>
    </w:p>
    <w:p w14:paraId="56730980" w14:textId="77777777" w:rsidR="00ED59E0" w:rsidRPr="00E267E5" w:rsidRDefault="00ED59E0" w:rsidP="00B46D58">
      <w:pPr>
        <w:widowControl w:val="0"/>
        <w:tabs>
          <w:tab w:val="left" w:pos="1134"/>
        </w:tabs>
        <w:spacing w:after="160"/>
        <w:ind w:firstLine="567"/>
        <w:jc w:val="both"/>
        <w:rPr>
          <w:rFonts w:ascii="GHEA Grapalat" w:hAnsi="GHEA Grapalat"/>
        </w:rPr>
      </w:pPr>
    </w:p>
    <w:p w14:paraId="16405ECD"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E819625" w14:textId="77777777" w:rsidR="00654E19" w:rsidRDefault="00654E19" w:rsidP="00B46D58">
      <w:pPr>
        <w:pStyle w:val="norm"/>
        <w:widowControl w:val="0"/>
        <w:spacing w:after="160" w:line="240" w:lineRule="auto"/>
        <w:ind w:firstLine="284"/>
        <w:jc w:val="right"/>
        <w:rPr>
          <w:rFonts w:ascii="GHEA Grapalat" w:hAnsi="GHEA Grapalat"/>
          <w:b/>
          <w:sz w:val="24"/>
          <w:szCs w:val="24"/>
          <w:lang w:val="hy-AM"/>
        </w:rPr>
      </w:pPr>
    </w:p>
    <w:p w14:paraId="1714FF8D" w14:textId="77777777" w:rsidR="004A1F4E" w:rsidRDefault="004A1F4E" w:rsidP="00B46D58">
      <w:pPr>
        <w:pStyle w:val="norm"/>
        <w:widowControl w:val="0"/>
        <w:spacing w:after="160" w:line="240" w:lineRule="auto"/>
        <w:ind w:firstLine="284"/>
        <w:jc w:val="right"/>
        <w:rPr>
          <w:rFonts w:ascii="GHEA Grapalat" w:hAnsi="GHEA Grapalat"/>
          <w:b/>
          <w:sz w:val="24"/>
          <w:szCs w:val="24"/>
          <w:lang w:val="hy-AM"/>
        </w:rPr>
      </w:pPr>
    </w:p>
    <w:p w14:paraId="5C1C0609" w14:textId="77777777" w:rsidR="004A1F4E" w:rsidRDefault="004A1F4E" w:rsidP="00B46D58">
      <w:pPr>
        <w:pStyle w:val="norm"/>
        <w:widowControl w:val="0"/>
        <w:spacing w:after="160" w:line="240" w:lineRule="auto"/>
        <w:ind w:firstLine="284"/>
        <w:jc w:val="right"/>
        <w:rPr>
          <w:rFonts w:ascii="GHEA Grapalat" w:hAnsi="GHEA Grapalat"/>
          <w:b/>
          <w:sz w:val="24"/>
          <w:szCs w:val="24"/>
          <w:lang w:val="hy-AM"/>
        </w:rPr>
      </w:pPr>
    </w:p>
    <w:p w14:paraId="08AD102A" w14:textId="77777777" w:rsidR="004A1F4E" w:rsidRDefault="004A1F4E" w:rsidP="00B46D58">
      <w:pPr>
        <w:pStyle w:val="norm"/>
        <w:widowControl w:val="0"/>
        <w:spacing w:after="160" w:line="240" w:lineRule="auto"/>
        <w:ind w:firstLine="284"/>
        <w:jc w:val="right"/>
        <w:rPr>
          <w:rFonts w:ascii="GHEA Grapalat" w:hAnsi="GHEA Grapalat"/>
          <w:b/>
          <w:sz w:val="24"/>
          <w:szCs w:val="24"/>
          <w:lang w:val="hy-AM"/>
        </w:rPr>
      </w:pPr>
    </w:p>
    <w:p w14:paraId="48356B4E" w14:textId="77777777" w:rsidR="004A1F4E" w:rsidRPr="004A1F4E" w:rsidRDefault="004A1F4E" w:rsidP="00B46D58">
      <w:pPr>
        <w:pStyle w:val="norm"/>
        <w:widowControl w:val="0"/>
        <w:spacing w:after="160" w:line="240" w:lineRule="auto"/>
        <w:ind w:firstLine="284"/>
        <w:jc w:val="right"/>
        <w:rPr>
          <w:rFonts w:ascii="GHEA Grapalat" w:hAnsi="GHEA Grapalat"/>
          <w:b/>
          <w:sz w:val="24"/>
          <w:szCs w:val="24"/>
          <w:lang w:val="hy-AM"/>
        </w:rPr>
      </w:pPr>
    </w:p>
    <w:p w14:paraId="0C69E1B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504B58B"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0B578B4"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3CE457C0" w14:textId="7609D78A"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A1F4E">
        <w:rPr>
          <w:rFonts w:ascii="GHEA Grapalat" w:hAnsi="GHEA Grapalat"/>
          <w:b/>
          <w:sz w:val="24"/>
          <w:szCs w:val="24"/>
        </w:rPr>
        <w:t>запросе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A1F4E">
        <w:rPr>
          <w:rFonts w:ascii="GHEA Grapalat" w:hAnsi="GHEA Grapalat"/>
          <w:sz w:val="24"/>
          <w:szCs w:val="24"/>
        </w:rPr>
        <w:t>«ԿՈ ՋՕԸ-ԳՀԱՊՁԲ-26/01»</w:t>
      </w:r>
    </w:p>
    <w:p w14:paraId="1F0729BC" w14:textId="77777777" w:rsidR="00B2572B" w:rsidRPr="00374F4A" w:rsidRDefault="00B2572B" w:rsidP="00B46D58">
      <w:pPr>
        <w:widowControl w:val="0"/>
        <w:spacing w:after="120"/>
        <w:jc w:val="center"/>
        <w:rPr>
          <w:rFonts w:ascii="GHEA Grapalat" w:hAnsi="GHEA Grapalat" w:cs="Sylfaen"/>
          <w:b/>
        </w:rPr>
      </w:pPr>
    </w:p>
    <w:p w14:paraId="70D8C19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4688F708" w14:textId="7435DDA0"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A1F4E">
        <w:rPr>
          <w:rFonts w:ascii="GHEA Grapalat" w:hAnsi="GHEA Grapalat"/>
          <w:color w:val="auto"/>
          <w:sz w:val="24"/>
          <w:szCs w:val="24"/>
        </w:rPr>
        <w:t xml:space="preserve">запросе котировок </w:t>
      </w:r>
      <w:r w:rsidR="004A1F4E" w:rsidRPr="00374F4A">
        <w:rPr>
          <w:rFonts w:ascii="GHEA Grapalat" w:hAnsi="GHEA Grapalat"/>
          <w:color w:val="auto"/>
          <w:sz w:val="24"/>
          <w:szCs w:val="24"/>
        </w:rPr>
        <w:t xml:space="preserve"> </w:t>
      </w:r>
    </w:p>
    <w:p w14:paraId="0F79DAEE" w14:textId="77777777" w:rsidR="00B2572B" w:rsidRPr="00374F4A" w:rsidRDefault="00B2572B" w:rsidP="00B46D58">
      <w:pPr>
        <w:widowControl w:val="0"/>
        <w:spacing w:after="120"/>
        <w:jc w:val="center"/>
        <w:rPr>
          <w:rFonts w:ascii="GHEA Grapalat" w:hAnsi="GHEA Grapalat"/>
        </w:rPr>
      </w:pPr>
    </w:p>
    <w:p w14:paraId="50D09AF3"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DD548D9"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A588E3E"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255991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8DF0CE1" w14:textId="67C3EBEB"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4A1F4E">
        <w:rPr>
          <w:rFonts w:ascii="GHEA Grapalat" w:hAnsi="GHEA Grapalat"/>
        </w:rPr>
        <w:t>«ԿՈ ՋՕԸ-ԳՀԱՊՁԲ-26/01»</w:t>
      </w:r>
    </w:p>
    <w:p w14:paraId="2FFDE171"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9BE6D64" w14:textId="2534E1F6" w:rsidR="00374F4A" w:rsidRPr="00DA5EA0" w:rsidRDefault="00783897" w:rsidP="00B46D58">
      <w:pPr>
        <w:spacing w:after="160"/>
        <w:jc w:val="both"/>
        <w:rPr>
          <w:rFonts w:ascii="GHEA Grapalat" w:hAnsi="GHEA Grapalat"/>
        </w:rPr>
      </w:pPr>
      <w:r>
        <w:rPr>
          <w:rFonts w:ascii="GHEA Grapalat" w:hAnsi="GHEA Grapalat"/>
        </w:rPr>
        <w:t xml:space="preserve">запрос </w:t>
      </w:r>
      <w:proofErr w:type="gramStart"/>
      <w:r>
        <w:rPr>
          <w:rFonts w:ascii="GHEA Grapalat" w:hAnsi="GHEA Grapalat"/>
        </w:rPr>
        <w:t xml:space="preserve">котировок </w:t>
      </w:r>
      <w:r w:rsidR="00374F4A" w:rsidRPr="005437F6">
        <w:rPr>
          <w:rFonts w:ascii="GHEA Grapalat" w:hAnsi="GHEA Grapalat"/>
        </w:rPr>
        <w:t xml:space="preserve"> </w:t>
      </w:r>
      <w:r w:rsidR="00374F4A" w:rsidRPr="00DA5EA0">
        <w:rPr>
          <w:rFonts w:ascii="GHEA Grapalat" w:hAnsi="GHEA Grapalat"/>
        </w:rPr>
        <w:t>и</w:t>
      </w:r>
      <w:proofErr w:type="gramEnd"/>
      <w:r w:rsidR="00374F4A" w:rsidRPr="00DA5EA0">
        <w:rPr>
          <w:rFonts w:ascii="GHEA Grapalat" w:hAnsi="GHEA Grapalat"/>
        </w:rPr>
        <w:t xml:space="preserve"> в соответствии с требованиями приглашения подает заявку.</w:t>
      </w:r>
    </w:p>
    <w:p w14:paraId="597757CA"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26FBEA4"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3F186C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CB402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769E2AE" w14:textId="77777777" w:rsidR="000612B9" w:rsidRDefault="000612B9" w:rsidP="00B46D58">
      <w:pPr>
        <w:jc w:val="both"/>
        <w:rPr>
          <w:rFonts w:ascii="GHEA Grapalat" w:hAnsi="GHEA Grapalat"/>
        </w:rPr>
      </w:pPr>
    </w:p>
    <w:p w14:paraId="2429E901"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76DCA340"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096FD0EE" w14:textId="77777777" w:rsidR="000612B9" w:rsidRDefault="000612B9" w:rsidP="00B46D58">
      <w:pPr>
        <w:jc w:val="both"/>
        <w:rPr>
          <w:rFonts w:ascii="GHEA Grapalat" w:hAnsi="GHEA Grapalat"/>
        </w:rPr>
      </w:pPr>
    </w:p>
    <w:p w14:paraId="21AEE58C"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DA8F058"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5193A8E" w14:textId="77777777" w:rsidR="00B138F3" w:rsidRDefault="00B138F3" w:rsidP="00B46D58">
      <w:pPr>
        <w:jc w:val="both"/>
        <w:rPr>
          <w:rFonts w:ascii="GHEA Grapalat" w:hAnsi="GHEA Grapalat"/>
        </w:rPr>
      </w:pPr>
    </w:p>
    <w:p w14:paraId="13E84A95"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5181E64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F6D36AB" w14:textId="77777777" w:rsidR="00B138F3" w:rsidRDefault="00B138F3" w:rsidP="00F96993">
      <w:pPr>
        <w:jc w:val="both"/>
        <w:rPr>
          <w:rFonts w:ascii="GHEA Grapalat" w:hAnsi="GHEA Grapalat"/>
        </w:rPr>
      </w:pPr>
    </w:p>
    <w:p w14:paraId="1BD73363"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9DB1AC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59F3EE0" w14:textId="77777777" w:rsidR="00B16483" w:rsidRDefault="00B16483" w:rsidP="00F96993">
      <w:pPr>
        <w:jc w:val="both"/>
        <w:rPr>
          <w:rFonts w:ascii="GHEA Grapalat" w:hAnsi="GHEA Grapalat"/>
          <w:sz w:val="18"/>
          <w:szCs w:val="18"/>
        </w:rPr>
      </w:pPr>
    </w:p>
    <w:p w14:paraId="593BF782"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C9311C9"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11E4ADF" w14:textId="77777777" w:rsidR="00B16483" w:rsidRPr="00D3436F" w:rsidRDefault="00B16483" w:rsidP="00B16483">
      <w:pPr>
        <w:tabs>
          <w:tab w:val="left" w:pos="7371"/>
        </w:tabs>
        <w:spacing w:after="160"/>
        <w:ind w:left="3544" w:firstLine="3"/>
        <w:jc w:val="both"/>
        <w:rPr>
          <w:rFonts w:ascii="GHEA Grapalat" w:hAnsi="GHEA Grapalat"/>
          <w:sz w:val="16"/>
        </w:rPr>
      </w:pPr>
    </w:p>
    <w:p w14:paraId="622B3AC8"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2F7AE878"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193506F5"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2258A3CC"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3D9084D4" w14:textId="77777777" w:rsidR="009E1F0A" w:rsidRPr="004F23CF" w:rsidRDefault="009E1F0A" w:rsidP="009E1F0A">
      <w:pPr>
        <w:rPr>
          <w:rFonts w:ascii="GHEA Grapalat" w:hAnsi="GHEA Grapalat"/>
          <w:i/>
          <w:sz w:val="16"/>
          <w:vertAlign w:val="superscript"/>
          <w:lang w:val="es-ES"/>
        </w:rPr>
      </w:pPr>
    </w:p>
    <w:p w14:paraId="6C4489F0" w14:textId="025C022A"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0C001E">
        <w:rPr>
          <w:rFonts w:ascii="GHEA Grapalat" w:hAnsi="GHEA Grapalat"/>
        </w:rPr>
        <w:t xml:space="preserve">запрос котировок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4A1F4E">
        <w:rPr>
          <w:rFonts w:ascii="GHEA Grapalat" w:hAnsi="GHEA Grapalat"/>
        </w:rPr>
        <w:t>«ԿՈ ՋՕԸ-ԳՀԱՊՁԲ-26/01»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1C6C9C9F"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0DC150EA"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4C49C99E" w14:textId="3186C1DD"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A1F4E">
        <w:rPr>
          <w:rFonts w:ascii="GHEA Grapalat" w:hAnsi="GHEA Grapalat"/>
        </w:rPr>
        <w:t xml:space="preserve">запросе </w:t>
      </w:r>
      <w:proofErr w:type="gramStart"/>
      <w:r w:rsidR="004A1F4E">
        <w:rPr>
          <w:rFonts w:ascii="GHEA Grapalat" w:hAnsi="GHEA Grapalat"/>
        </w:rPr>
        <w:t xml:space="preserve">котировок </w:t>
      </w:r>
      <w:r w:rsidR="004A1F4E" w:rsidRPr="00AF791F">
        <w:rPr>
          <w:rFonts w:ascii="GHEA Grapalat" w:hAnsi="GHEA Grapalat"/>
        </w:rPr>
        <w:t xml:space="preserve"> </w:t>
      </w:r>
      <w:r w:rsidRPr="00AF791F">
        <w:rPr>
          <w:rFonts w:ascii="GHEA Grapalat" w:hAnsi="GHEA Grapalat"/>
        </w:rPr>
        <w:t>под</w:t>
      </w:r>
      <w:proofErr w:type="gramEnd"/>
      <w:r w:rsidRPr="00AF791F">
        <w:rPr>
          <w:rFonts w:ascii="GHEA Grapalat" w:hAnsi="GHEA Grapalat"/>
        </w:rPr>
        <w:t xml:space="preserve"> кодом </w:t>
      </w:r>
      <w:r w:rsidR="004A1F4E">
        <w:rPr>
          <w:rFonts w:ascii="GHEA Grapalat" w:hAnsi="GHEA Grapalat"/>
        </w:rPr>
        <w:t>«ԿՈ ՋՕԸ-ԳՀԱՊՁԲ-26/</w:t>
      </w:r>
      <w:proofErr w:type="gramStart"/>
      <w:r w:rsidR="004A1F4E">
        <w:rPr>
          <w:rFonts w:ascii="GHEA Grapalat" w:hAnsi="GHEA Grapalat"/>
        </w:rPr>
        <w:t>01»</w:t>
      </w:r>
      <w:r w:rsidRPr="00AF791F">
        <w:rPr>
          <w:rFonts w:ascii="GHEA Grapalat" w:hAnsi="GHEA Grapalat"/>
        </w:rPr>
        <w:t>*</w:t>
      </w:r>
      <w:proofErr w:type="gramEnd"/>
    </w:p>
    <w:p w14:paraId="45C89D79"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3C4DF416" w14:textId="6B97094D"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C001E">
        <w:rPr>
          <w:rFonts w:ascii="GHEA Grapalat" w:hAnsi="GHEA Grapalat"/>
        </w:rPr>
        <w:t xml:space="preserve">запрос котировок </w:t>
      </w:r>
      <w:r>
        <w:rPr>
          <w:rFonts w:ascii="GHEA Grapalat" w:hAnsi="GHEA Grapalat"/>
        </w:rPr>
        <w:t xml:space="preserve">случая     одновременного </w:t>
      </w:r>
    </w:p>
    <w:p w14:paraId="1599D4A0"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97EAF6D"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C1CD65F"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958B1F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AAFEDB9"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A3FDDB9" w14:textId="77777777" w:rsidR="006B3E56" w:rsidRDefault="006B3E56" w:rsidP="00B46D58">
      <w:pPr>
        <w:widowControl w:val="0"/>
        <w:spacing w:after="160"/>
        <w:jc w:val="both"/>
        <w:rPr>
          <w:ins w:id="8"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F29E471"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552D7B8C"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4CE9820D"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352EFE8C" w14:textId="77777777" w:rsidR="00923711" w:rsidRDefault="00923711">
      <w:pPr>
        <w:rPr>
          <w:rFonts w:ascii="GHEA Grapalat" w:hAnsi="GHEA Grapalat"/>
        </w:rPr>
      </w:pPr>
    </w:p>
    <w:p w14:paraId="66E801D2" w14:textId="77777777" w:rsidR="00110534" w:rsidRDefault="00F36AD3" w:rsidP="00B46D58">
      <w:pPr>
        <w:jc w:val="both"/>
        <w:rPr>
          <w:rFonts w:ascii="GHEA Grapalat" w:hAnsi="GHEA Grapalat"/>
        </w:rPr>
      </w:pPr>
      <w:r>
        <w:rPr>
          <w:rFonts w:ascii="GHEA Grapalat" w:hAnsi="GHEA Grapalat"/>
        </w:rPr>
        <w:t xml:space="preserve"> </w:t>
      </w:r>
    </w:p>
    <w:p w14:paraId="6D9AC1A2"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650356B7"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4C2295DA"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65DBB132" w14:textId="77777777" w:rsidR="00F855BB" w:rsidRDefault="00F855BB" w:rsidP="00B46D58">
      <w:pPr>
        <w:tabs>
          <w:tab w:val="left" w:pos="7371"/>
        </w:tabs>
        <w:spacing w:after="160"/>
        <w:ind w:left="3544" w:firstLine="3"/>
        <w:jc w:val="both"/>
        <w:rPr>
          <w:rFonts w:ascii="GHEA Grapalat" w:hAnsi="GHEA Grapalat"/>
          <w:sz w:val="16"/>
          <w:lang w:val="hy-AM"/>
        </w:rPr>
      </w:pPr>
    </w:p>
    <w:p w14:paraId="3829C5AC"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359130A6" w14:textId="77777777" w:rsidR="006B3E56" w:rsidRPr="00D3436F" w:rsidRDefault="006B3E56" w:rsidP="00B46D58">
      <w:pPr>
        <w:tabs>
          <w:tab w:val="left" w:pos="7371"/>
        </w:tabs>
        <w:spacing w:after="160"/>
        <w:ind w:left="3544" w:firstLine="3"/>
        <w:jc w:val="both"/>
        <w:rPr>
          <w:rFonts w:ascii="GHEA Grapalat" w:hAnsi="GHEA Grapalat"/>
          <w:sz w:val="16"/>
        </w:rPr>
      </w:pPr>
    </w:p>
    <w:p w14:paraId="1E042FFE" w14:textId="77777777" w:rsidR="006B3E56" w:rsidRPr="00770B03" w:rsidRDefault="006B3E56" w:rsidP="00B46D58">
      <w:pPr>
        <w:tabs>
          <w:tab w:val="left" w:pos="7371"/>
        </w:tabs>
        <w:spacing w:after="160"/>
        <w:ind w:left="3544" w:firstLine="3"/>
        <w:jc w:val="both"/>
        <w:rPr>
          <w:rFonts w:ascii="GHEA Grapalat" w:hAnsi="GHEA Grapalat"/>
          <w:sz w:val="16"/>
        </w:rPr>
      </w:pPr>
    </w:p>
    <w:p w14:paraId="21B1D507"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463866"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6EE6624"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2D138B0"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F7887F6" w14:textId="77777777" w:rsidR="00123294" w:rsidRDefault="00123294" w:rsidP="00B46D58">
      <w:pPr>
        <w:rPr>
          <w:rFonts w:ascii="GHEA Grapalat" w:hAnsi="GHEA Grapalat"/>
          <w:b/>
        </w:rPr>
      </w:pPr>
      <w:r>
        <w:rPr>
          <w:rFonts w:ascii="GHEA Grapalat" w:hAnsi="GHEA Grapalat"/>
          <w:b/>
        </w:rPr>
        <w:br w:type="page"/>
      </w:r>
    </w:p>
    <w:p w14:paraId="5E04C1E8" w14:textId="77777777" w:rsidR="00B048B2" w:rsidRDefault="00B048B2" w:rsidP="00B46D58">
      <w:pPr>
        <w:rPr>
          <w:rFonts w:ascii="GHEA Grapalat" w:hAnsi="GHEA Grapalat"/>
          <w:b/>
        </w:rPr>
      </w:pPr>
    </w:p>
    <w:p w14:paraId="778FBD71"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06381EC" w14:textId="4892F96D"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A1F4E">
        <w:rPr>
          <w:rFonts w:ascii="GHEA Grapalat" w:hAnsi="GHEA Grapalat"/>
          <w:b/>
          <w:sz w:val="24"/>
          <w:szCs w:val="24"/>
        </w:rPr>
        <w:t>запросе котировок</w:t>
      </w:r>
      <w:r w:rsidR="004A1F4E" w:rsidRPr="00AA7117">
        <w:rPr>
          <w:rFonts w:ascii="GHEA Grapalat" w:hAnsi="GHEA Grapalat" w:cs="Arial"/>
          <w:b/>
          <w:sz w:val="24"/>
          <w:szCs w:val="24"/>
        </w:rPr>
        <w:br/>
      </w:r>
      <w:r w:rsidRPr="009044F1">
        <w:rPr>
          <w:rFonts w:ascii="GHEA Grapalat" w:hAnsi="GHEA Grapalat"/>
          <w:b/>
          <w:sz w:val="24"/>
          <w:szCs w:val="24"/>
        </w:rPr>
        <w:t xml:space="preserve">под кодом </w:t>
      </w:r>
      <w:r w:rsidR="004A1F4E">
        <w:rPr>
          <w:rFonts w:ascii="GHEA Grapalat" w:hAnsi="GHEA Grapalat"/>
          <w:b/>
          <w:sz w:val="24"/>
          <w:szCs w:val="24"/>
        </w:rPr>
        <w:t>«ԿՈ ՋՕԸ-ԳՀԱՊՁԲ-26/01»</w:t>
      </w:r>
      <w:r>
        <w:rPr>
          <w:rStyle w:val="af6"/>
          <w:rFonts w:ascii="GHEA Grapalat" w:hAnsi="GHEA Grapalat"/>
          <w:b/>
          <w:sz w:val="24"/>
          <w:szCs w:val="24"/>
        </w:rPr>
        <w:footnoteReference w:customMarkFollows="1" w:id="6"/>
        <w:t>*</w:t>
      </w:r>
    </w:p>
    <w:p w14:paraId="647C2DE6" w14:textId="77777777" w:rsidR="00D043C1" w:rsidRPr="009044F1" w:rsidRDefault="00D043C1" w:rsidP="00D043C1">
      <w:pPr>
        <w:widowControl w:val="0"/>
        <w:spacing w:after="160"/>
        <w:ind w:left="567" w:right="565"/>
        <w:jc w:val="center"/>
        <w:rPr>
          <w:rFonts w:ascii="GHEA Grapalat" w:hAnsi="GHEA Grapalat"/>
          <w:b/>
        </w:rPr>
      </w:pPr>
    </w:p>
    <w:p w14:paraId="0AF9B15E"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28160A56"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70975F01"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A249A6D"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69454B8B"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22700EC1" w14:textId="233C2599"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783897">
        <w:rPr>
          <w:rFonts w:ascii="GHEA Grapalat" w:hAnsi="GHEA Grapalat"/>
        </w:rPr>
        <w:t xml:space="preserve">запрос </w:t>
      </w:r>
      <w:proofErr w:type="gramStart"/>
      <w:r w:rsidR="00783897">
        <w:rPr>
          <w:rFonts w:ascii="GHEA Grapalat" w:hAnsi="GHEA Grapalat"/>
        </w:rPr>
        <w:t xml:space="preserve">котировок </w:t>
      </w:r>
      <w:r w:rsidRPr="009044F1">
        <w:rPr>
          <w:rFonts w:ascii="GHEA Grapalat" w:hAnsi="GHEA Grapalat"/>
        </w:rPr>
        <w:t xml:space="preserve"> под</w:t>
      </w:r>
      <w:proofErr w:type="gramEnd"/>
      <w:r w:rsidRPr="009044F1">
        <w:rPr>
          <w:rFonts w:ascii="GHEA Grapalat" w:hAnsi="GHEA Grapalat"/>
        </w:rPr>
        <w:t xml:space="preserve"> кодом </w:t>
      </w:r>
      <w:r w:rsidR="004A1F4E">
        <w:rPr>
          <w:rFonts w:ascii="GHEA Grapalat" w:hAnsi="GHEA Grapalat"/>
        </w:rPr>
        <w:t>«ԿՈ ՋՕԸ-ԳՀԱՊՁԲ-26/</w:t>
      </w:r>
      <w:proofErr w:type="gramStart"/>
      <w:r w:rsidR="004A1F4E">
        <w:rPr>
          <w:rFonts w:ascii="GHEA Grapalat" w:hAnsi="GHEA Grapalat"/>
        </w:rPr>
        <w:t>01»</w:t>
      </w:r>
      <w:r w:rsidRPr="009044F1">
        <w:rPr>
          <w:rFonts w:ascii="GHEA Grapalat" w:hAnsi="GHEA Grapalat"/>
        </w:rPr>
        <w:t>*</w:t>
      </w:r>
      <w:proofErr w:type="gramEnd"/>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3829E27B" w14:textId="77777777" w:rsidTr="00FF3F2A">
        <w:tc>
          <w:tcPr>
            <w:tcW w:w="1042" w:type="dxa"/>
            <w:vMerge w:val="restart"/>
            <w:vAlign w:val="center"/>
          </w:tcPr>
          <w:p w14:paraId="3FF2D43C" w14:textId="77777777" w:rsidR="00EE1022" w:rsidRDefault="00EE1022" w:rsidP="00FF3F2A">
            <w:pPr>
              <w:widowControl w:val="0"/>
              <w:jc w:val="center"/>
              <w:rPr>
                <w:rFonts w:ascii="GHEA Grapalat" w:hAnsi="GHEA Grapalat"/>
                <w:b/>
                <w:sz w:val="20"/>
                <w:szCs w:val="20"/>
              </w:rPr>
            </w:pPr>
          </w:p>
          <w:p w14:paraId="61C4DEA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89DC8B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3F75237" w14:textId="77777777" w:rsidTr="000811C1">
        <w:trPr>
          <w:trHeight w:val="696"/>
        </w:trPr>
        <w:tc>
          <w:tcPr>
            <w:tcW w:w="1042" w:type="dxa"/>
            <w:vMerge/>
            <w:vAlign w:val="center"/>
          </w:tcPr>
          <w:p w14:paraId="39E265E5"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3D6BDA88"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6DAB732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56DF15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45D083C7"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6B5C35B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4B85B82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685D002D" w14:textId="77777777" w:rsidTr="00FF3F2A">
        <w:tc>
          <w:tcPr>
            <w:tcW w:w="1042" w:type="dxa"/>
          </w:tcPr>
          <w:p w14:paraId="2219E6D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6B99E4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9FA9B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0E29B24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70A986D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2A7BF27"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7E7C63E" w14:textId="77777777" w:rsidTr="00FF3F2A">
        <w:tc>
          <w:tcPr>
            <w:tcW w:w="1042" w:type="dxa"/>
          </w:tcPr>
          <w:p w14:paraId="52DCA35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57387D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C2F1C4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65C62E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014AF7B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40CBE2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31B5138" w14:textId="77777777" w:rsidTr="00FF3F2A">
        <w:tc>
          <w:tcPr>
            <w:tcW w:w="1042" w:type="dxa"/>
          </w:tcPr>
          <w:p w14:paraId="41AD295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B1753C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8F5F87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4F49109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10F6A1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0766F03F"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1A078AE4" w14:textId="77777777" w:rsidR="00D043C1" w:rsidRDefault="00D043C1" w:rsidP="00D043C1">
      <w:pPr>
        <w:widowControl w:val="0"/>
        <w:tabs>
          <w:tab w:val="left" w:pos="6804"/>
        </w:tabs>
        <w:jc w:val="center"/>
        <w:rPr>
          <w:rFonts w:ascii="GHEA Grapalat" w:hAnsi="GHEA Grapalat"/>
          <w:lang w:val="en-US"/>
        </w:rPr>
      </w:pPr>
    </w:p>
    <w:p w14:paraId="2E68137D"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9C060E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14524421" w14:textId="77777777" w:rsidR="00D043C1" w:rsidRPr="008875C7" w:rsidRDefault="00D043C1" w:rsidP="00D043C1">
      <w:pPr>
        <w:widowControl w:val="0"/>
        <w:spacing w:after="160"/>
        <w:jc w:val="right"/>
        <w:rPr>
          <w:rFonts w:ascii="GHEA Grapalat" w:hAnsi="GHEA Grapalat"/>
        </w:rPr>
      </w:pPr>
    </w:p>
    <w:p w14:paraId="330C6108"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7CF34ED6" w14:textId="77777777" w:rsidR="00D043C1" w:rsidRDefault="00D043C1" w:rsidP="00D043C1">
      <w:pPr>
        <w:rPr>
          <w:rFonts w:ascii="GHEA Grapalat" w:hAnsi="GHEA Grapalat"/>
        </w:rPr>
      </w:pPr>
      <w:r>
        <w:rPr>
          <w:rFonts w:ascii="GHEA Grapalat" w:hAnsi="GHEA Grapalat"/>
        </w:rPr>
        <w:br w:type="page"/>
      </w:r>
    </w:p>
    <w:p w14:paraId="1D246D44"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1980978E" w14:textId="10928FD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4A1F4E">
        <w:rPr>
          <w:rFonts w:ascii="GHEA Grapalat" w:hAnsi="GHEA Grapalat"/>
          <w:b/>
        </w:rPr>
        <w:t>запросе котировок</w:t>
      </w:r>
    </w:p>
    <w:p w14:paraId="7542F1DB" w14:textId="5053FD5A"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4A1F4E">
        <w:rPr>
          <w:rFonts w:ascii="GHEA Grapalat" w:hAnsi="GHEA Grapalat"/>
          <w:b/>
          <w:sz w:val="24"/>
          <w:szCs w:val="24"/>
        </w:rPr>
        <w:t>«ԿՈ ՋՕԸ-ԳՀԱՊՁԲ-26/01»</w:t>
      </w:r>
    </w:p>
    <w:p w14:paraId="24456582" w14:textId="77777777" w:rsidR="00F016A2" w:rsidRDefault="00F016A2">
      <w:pPr>
        <w:rPr>
          <w:rFonts w:ascii="GHEA Grapalat" w:hAnsi="GHEA Grapalat"/>
          <w:b/>
        </w:rPr>
      </w:pPr>
    </w:p>
    <w:p w14:paraId="1553E4F3"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4E830502"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1364098D" w14:textId="77777777" w:rsidR="00F016A2" w:rsidRPr="00ED3A13" w:rsidRDefault="00F016A2" w:rsidP="00F016A2">
      <w:pPr>
        <w:ind w:left="360" w:hanging="360"/>
        <w:jc w:val="center"/>
        <w:rPr>
          <w:rFonts w:ascii="GHEA Grapalat" w:eastAsia="GHEA Grapalat" w:hAnsi="GHEA Grapalat" w:cs="GHEA Grapalat"/>
          <w:b/>
        </w:rPr>
      </w:pPr>
    </w:p>
    <w:p w14:paraId="7FCF284E"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94A407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1E69C5AF" w14:textId="77777777" w:rsidTr="006D2CDF">
        <w:tc>
          <w:tcPr>
            <w:tcW w:w="2836" w:type="dxa"/>
            <w:shd w:val="clear" w:color="auto" w:fill="D9E2F3"/>
            <w:vAlign w:val="center"/>
          </w:tcPr>
          <w:p w14:paraId="40988A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6F98B8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8B28100" w14:textId="77777777" w:rsidTr="006D2CDF">
        <w:tc>
          <w:tcPr>
            <w:tcW w:w="2836" w:type="dxa"/>
            <w:shd w:val="clear" w:color="auto" w:fill="D9E2F3"/>
            <w:vAlign w:val="center"/>
          </w:tcPr>
          <w:p w14:paraId="5AD17AA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15C303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BB7041" w14:textId="77777777" w:rsidTr="006D2CDF">
        <w:tc>
          <w:tcPr>
            <w:tcW w:w="2836" w:type="dxa"/>
            <w:shd w:val="clear" w:color="auto" w:fill="D9E2F3"/>
            <w:vAlign w:val="center"/>
          </w:tcPr>
          <w:p w14:paraId="330BC0B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4ED96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569DC5" w14:textId="77777777" w:rsidTr="006D2CDF">
        <w:tc>
          <w:tcPr>
            <w:tcW w:w="2836" w:type="dxa"/>
            <w:shd w:val="clear" w:color="auto" w:fill="D9E2F3"/>
            <w:vAlign w:val="center"/>
          </w:tcPr>
          <w:p w14:paraId="76CE209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CC421E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A5B6F9" w14:textId="77777777" w:rsidTr="006D2CDF">
        <w:tc>
          <w:tcPr>
            <w:tcW w:w="2836" w:type="dxa"/>
            <w:shd w:val="clear" w:color="auto" w:fill="D9E2F3"/>
            <w:vAlign w:val="center"/>
          </w:tcPr>
          <w:p w14:paraId="74EF877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242E19E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CB07266" w14:textId="77777777" w:rsidTr="006D2CDF">
        <w:tc>
          <w:tcPr>
            <w:tcW w:w="2836" w:type="dxa"/>
            <w:shd w:val="clear" w:color="auto" w:fill="D9E2F3"/>
            <w:vAlign w:val="center"/>
          </w:tcPr>
          <w:p w14:paraId="4B693D6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F669009"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6CA7CDED" w14:textId="77777777" w:rsidTr="006D2CDF">
        <w:tc>
          <w:tcPr>
            <w:tcW w:w="2836" w:type="dxa"/>
            <w:shd w:val="clear" w:color="auto" w:fill="D9E2F3"/>
            <w:vAlign w:val="center"/>
          </w:tcPr>
          <w:p w14:paraId="582197AF"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BC4EC3E"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7C94014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43BD0B8" w14:textId="77777777" w:rsidTr="006D2CDF">
        <w:tc>
          <w:tcPr>
            <w:tcW w:w="2835" w:type="dxa"/>
            <w:shd w:val="clear" w:color="auto" w:fill="D9E2F3"/>
            <w:vAlign w:val="center"/>
          </w:tcPr>
          <w:p w14:paraId="55019D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A0F339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05D432" w14:textId="77777777" w:rsidTr="006D2CDF">
        <w:trPr>
          <w:trHeight w:val="1487"/>
        </w:trPr>
        <w:tc>
          <w:tcPr>
            <w:tcW w:w="2835" w:type="dxa"/>
            <w:shd w:val="clear" w:color="auto" w:fill="D9E2F3"/>
            <w:vAlign w:val="center"/>
          </w:tcPr>
          <w:p w14:paraId="35C3160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8302B9D" w14:textId="77777777" w:rsidR="00F016A2" w:rsidRPr="00FD1EE4" w:rsidRDefault="00F016A2" w:rsidP="006D2CDF">
            <w:pPr>
              <w:spacing w:before="240" w:after="240"/>
              <w:rPr>
                <w:rFonts w:ascii="GHEA Grapalat" w:eastAsia="GHEA Grapalat" w:hAnsi="GHEA Grapalat" w:cs="GHEA Grapalat"/>
              </w:rPr>
            </w:pPr>
          </w:p>
        </w:tc>
      </w:tr>
    </w:tbl>
    <w:p w14:paraId="79AA317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DE89C30" w14:textId="77777777" w:rsidTr="006D2CDF">
        <w:tc>
          <w:tcPr>
            <w:tcW w:w="2835" w:type="dxa"/>
            <w:shd w:val="clear" w:color="auto" w:fill="D9E2F3"/>
            <w:vAlign w:val="center"/>
          </w:tcPr>
          <w:p w14:paraId="1137AD7F"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200794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F32B5A" w14:textId="77777777" w:rsidTr="006D2CDF">
        <w:tc>
          <w:tcPr>
            <w:tcW w:w="2835" w:type="dxa"/>
            <w:shd w:val="clear" w:color="auto" w:fill="D9E2F3"/>
            <w:vAlign w:val="center"/>
          </w:tcPr>
          <w:p w14:paraId="3FBCCCB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9060B7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12A84F9" w14:textId="77777777" w:rsidTr="006D2CDF">
        <w:tc>
          <w:tcPr>
            <w:tcW w:w="2835" w:type="dxa"/>
            <w:shd w:val="clear" w:color="auto" w:fill="D9E2F3"/>
            <w:vAlign w:val="center"/>
          </w:tcPr>
          <w:p w14:paraId="16D2E1F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341C32" w14:textId="77777777" w:rsidR="00F016A2" w:rsidRPr="00FD1EE4" w:rsidRDefault="00F016A2" w:rsidP="006D2CDF">
            <w:pPr>
              <w:spacing w:before="240" w:after="240"/>
              <w:rPr>
                <w:rFonts w:ascii="GHEA Grapalat" w:eastAsia="GHEA Grapalat" w:hAnsi="GHEA Grapalat" w:cs="GHEA Grapalat"/>
              </w:rPr>
            </w:pPr>
          </w:p>
        </w:tc>
      </w:tr>
    </w:tbl>
    <w:p w14:paraId="073C4A5C" w14:textId="77777777" w:rsidR="00F016A2" w:rsidRPr="00FD1EE4" w:rsidRDefault="00F016A2" w:rsidP="00F016A2">
      <w:pPr>
        <w:rPr>
          <w:rFonts w:ascii="GHEA Grapalat" w:eastAsia="GHEA Grapalat" w:hAnsi="GHEA Grapalat" w:cs="GHEA Grapalat"/>
        </w:rPr>
      </w:pPr>
    </w:p>
    <w:p w14:paraId="2EFD4F50"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46D88A20"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7C37D433"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2DB5B66" w14:textId="77777777" w:rsidTr="006D2CDF">
        <w:tc>
          <w:tcPr>
            <w:tcW w:w="2835" w:type="dxa"/>
            <w:shd w:val="clear" w:color="auto" w:fill="D9E2F3"/>
            <w:vAlign w:val="center"/>
          </w:tcPr>
          <w:p w14:paraId="04D49BEC"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B6E55B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C7DB7E9" w14:textId="77777777" w:rsidTr="006D2CDF">
        <w:tc>
          <w:tcPr>
            <w:tcW w:w="2835" w:type="dxa"/>
            <w:shd w:val="clear" w:color="auto" w:fill="D9E2F3"/>
            <w:vAlign w:val="center"/>
          </w:tcPr>
          <w:p w14:paraId="344E0CB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14B3003" w14:textId="77777777" w:rsidR="00F016A2" w:rsidRPr="00FD1EE4" w:rsidRDefault="00F016A2" w:rsidP="006D2CDF">
            <w:pPr>
              <w:spacing w:before="240" w:after="240"/>
              <w:rPr>
                <w:rFonts w:ascii="GHEA Grapalat" w:eastAsia="GHEA Grapalat" w:hAnsi="GHEA Grapalat" w:cs="GHEA Grapalat"/>
              </w:rPr>
            </w:pPr>
          </w:p>
        </w:tc>
      </w:tr>
    </w:tbl>
    <w:p w14:paraId="6E0530C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2ACB106" w14:textId="77777777" w:rsidTr="006D2CDF">
        <w:tc>
          <w:tcPr>
            <w:tcW w:w="2835" w:type="dxa"/>
            <w:shd w:val="clear" w:color="auto" w:fill="D9E2F3"/>
            <w:vAlign w:val="center"/>
          </w:tcPr>
          <w:p w14:paraId="582DE31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36CDE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7425F9A" w14:textId="77777777" w:rsidTr="006D2CDF">
        <w:tc>
          <w:tcPr>
            <w:tcW w:w="2835" w:type="dxa"/>
            <w:shd w:val="clear" w:color="auto" w:fill="D9E2F3"/>
            <w:vAlign w:val="center"/>
          </w:tcPr>
          <w:p w14:paraId="260FF6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D71F1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A5746B4" w14:textId="77777777" w:rsidTr="006D2CDF">
        <w:tc>
          <w:tcPr>
            <w:tcW w:w="2835" w:type="dxa"/>
            <w:shd w:val="clear" w:color="auto" w:fill="D9E2F3"/>
            <w:vAlign w:val="center"/>
          </w:tcPr>
          <w:p w14:paraId="385A67D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F4F901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8BB526" w14:textId="77777777" w:rsidTr="006D2CDF">
        <w:tc>
          <w:tcPr>
            <w:tcW w:w="2835" w:type="dxa"/>
            <w:shd w:val="clear" w:color="auto" w:fill="D9E2F3"/>
            <w:vAlign w:val="center"/>
          </w:tcPr>
          <w:p w14:paraId="71402F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66CE4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2C9F1C" w14:textId="77777777" w:rsidTr="006D2CDF">
        <w:tc>
          <w:tcPr>
            <w:tcW w:w="2835" w:type="dxa"/>
            <w:shd w:val="clear" w:color="auto" w:fill="D9E2F3"/>
            <w:vAlign w:val="center"/>
          </w:tcPr>
          <w:p w14:paraId="3CB169A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D2E959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91A7F" w14:textId="77777777" w:rsidTr="006D2CDF">
        <w:trPr>
          <w:trHeight w:val="1361"/>
        </w:trPr>
        <w:tc>
          <w:tcPr>
            <w:tcW w:w="2835" w:type="dxa"/>
            <w:shd w:val="clear" w:color="auto" w:fill="D9E2F3"/>
            <w:vAlign w:val="center"/>
          </w:tcPr>
          <w:p w14:paraId="6DE0E1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672FD8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F0BB9A" w14:textId="77777777" w:rsidTr="006D2CDF">
        <w:tc>
          <w:tcPr>
            <w:tcW w:w="2835" w:type="dxa"/>
            <w:shd w:val="clear" w:color="auto" w:fill="D9E2F3"/>
            <w:vAlign w:val="center"/>
          </w:tcPr>
          <w:p w14:paraId="73CA59E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4E78547" w14:textId="77777777" w:rsidR="00F016A2" w:rsidRPr="00FD1EE4" w:rsidRDefault="00F016A2" w:rsidP="006D2CDF">
            <w:pPr>
              <w:spacing w:before="240" w:after="240"/>
              <w:rPr>
                <w:rFonts w:ascii="GHEA Grapalat" w:eastAsia="GHEA Grapalat" w:hAnsi="GHEA Grapalat" w:cs="GHEA Grapalat"/>
              </w:rPr>
            </w:pPr>
          </w:p>
        </w:tc>
      </w:tr>
    </w:tbl>
    <w:p w14:paraId="1E59CF60"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9BA7F62" w14:textId="77777777" w:rsidTr="006D2CDF">
        <w:tc>
          <w:tcPr>
            <w:tcW w:w="2836" w:type="dxa"/>
            <w:shd w:val="clear" w:color="auto" w:fill="D9E2F3"/>
            <w:vAlign w:val="center"/>
          </w:tcPr>
          <w:p w14:paraId="767553D6"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E1E414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3D1666" w14:textId="77777777" w:rsidTr="006D2CDF">
        <w:tc>
          <w:tcPr>
            <w:tcW w:w="2836" w:type="dxa"/>
            <w:shd w:val="clear" w:color="auto" w:fill="D9E2F3"/>
            <w:vAlign w:val="center"/>
          </w:tcPr>
          <w:p w14:paraId="42B5967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B5B029D"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D802CA1"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7910EE8"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12F5E1E8"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DE82C1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A453B9C" w14:textId="77777777" w:rsidTr="006D2CDF">
        <w:tc>
          <w:tcPr>
            <w:tcW w:w="2837" w:type="dxa"/>
            <w:shd w:val="clear" w:color="auto" w:fill="D9E2F3"/>
            <w:vAlign w:val="center"/>
          </w:tcPr>
          <w:p w14:paraId="4EEF57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4EEF3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026C02" w14:textId="77777777" w:rsidTr="006D2CDF">
        <w:tc>
          <w:tcPr>
            <w:tcW w:w="2837" w:type="dxa"/>
            <w:shd w:val="clear" w:color="auto" w:fill="D9E2F3"/>
            <w:vAlign w:val="center"/>
          </w:tcPr>
          <w:p w14:paraId="5D0CAC0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A3193D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635B9D7" w14:textId="77777777" w:rsidTr="006D2CDF">
        <w:tc>
          <w:tcPr>
            <w:tcW w:w="2837" w:type="dxa"/>
            <w:shd w:val="clear" w:color="auto" w:fill="D9E2F3"/>
            <w:vAlign w:val="center"/>
          </w:tcPr>
          <w:p w14:paraId="56F68A0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B1B02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D18F9F" w14:textId="77777777" w:rsidTr="006D2CDF">
        <w:tc>
          <w:tcPr>
            <w:tcW w:w="2837" w:type="dxa"/>
            <w:shd w:val="clear" w:color="auto" w:fill="D9E2F3"/>
            <w:vAlign w:val="center"/>
          </w:tcPr>
          <w:p w14:paraId="36275F1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7719F2"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372B1BAD"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17F7D17"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EC53A00" w14:textId="77777777" w:rsidTr="006D2CDF">
        <w:tc>
          <w:tcPr>
            <w:tcW w:w="2837" w:type="dxa"/>
            <w:shd w:val="clear" w:color="auto" w:fill="D9E2F3"/>
            <w:vAlign w:val="center"/>
          </w:tcPr>
          <w:p w14:paraId="12EE82EC"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6321479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7BF040" w14:textId="77777777" w:rsidTr="006D2CDF">
        <w:tc>
          <w:tcPr>
            <w:tcW w:w="2837" w:type="dxa"/>
            <w:shd w:val="clear" w:color="auto" w:fill="D9E2F3"/>
            <w:vAlign w:val="center"/>
          </w:tcPr>
          <w:p w14:paraId="3F4ED9A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EFFE83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8AEACC9" w14:textId="77777777" w:rsidTr="006D2CDF">
        <w:tc>
          <w:tcPr>
            <w:tcW w:w="2837" w:type="dxa"/>
            <w:shd w:val="clear" w:color="auto" w:fill="D9E2F3"/>
            <w:vAlign w:val="center"/>
          </w:tcPr>
          <w:p w14:paraId="0FBCAD8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459EB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891B81" w14:textId="77777777" w:rsidTr="006D2CDF">
        <w:tc>
          <w:tcPr>
            <w:tcW w:w="2837" w:type="dxa"/>
            <w:shd w:val="clear" w:color="auto" w:fill="D9E2F3"/>
            <w:vAlign w:val="center"/>
          </w:tcPr>
          <w:p w14:paraId="00275AB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0CFBABC"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3C3B5DC5"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2F10738"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3AEC3A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2942B5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FDA35C3" w14:textId="77777777" w:rsidTr="006D2CDF">
        <w:tc>
          <w:tcPr>
            <w:tcW w:w="2836" w:type="dxa"/>
            <w:shd w:val="clear" w:color="auto" w:fill="D9E2F3"/>
            <w:vAlign w:val="center"/>
          </w:tcPr>
          <w:p w14:paraId="194E99D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771B2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19A9CD7" w14:textId="77777777" w:rsidTr="006D2CDF">
        <w:tc>
          <w:tcPr>
            <w:tcW w:w="2836" w:type="dxa"/>
            <w:shd w:val="clear" w:color="auto" w:fill="D9E2F3"/>
            <w:vAlign w:val="center"/>
          </w:tcPr>
          <w:p w14:paraId="514D628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0C932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C1F490" w14:textId="77777777" w:rsidTr="006D2CDF">
        <w:tc>
          <w:tcPr>
            <w:tcW w:w="2836" w:type="dxa"/>
            <w:shd w:val="clear" w:color="auto" w:fill="D9E2F3"/>
            <w:vAlign w:val="center"/>
          </w:tcPr>
          <w:p w14:paraId="037FD6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A4734D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FA1D0B2" w14:textId="77777777" w:rsidTr="006D2CDF">
        <w:tc>
          <w:tcPr>
            <w:tcW w:w="2836" w:type="dxa"/>
            <w:shd w:val="clear" w:color="auto" w:fill="D9E2F3"/>
            <w:vAlign w:val="center"/>
          </w:tcPr>
          <w:p w14:paraId="43D032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53A7B8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9E31B1" w14:textId="77777777" w:rsidTr="006D2CDF">
        <w:tc>
          <w:tcPr>
            <w:tcW w:w="2836" w:type="dxa"/>
            <w:shd w:val="clear" w:color="auto" w:fill="D9E2F3"/>
            <w:vAlign w:val="center"/>
          </w:tcPr>
          <w:p w14:paraId="0DD010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21BEE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7F4003" w14:textId="77777777" w:rsidTr="006D2CDF">
        <w:tc>
          <w:tcPr>
            <w:tcW w:w="2836" w:type="dxa"/>
            <w:shd w:val="clear" w:color="auto" w:fill="D9E2F3"/>
            <w:vAlign w:val="center"/>
          </w:tcPr>
          <w:p w14:paraId="43E5044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3E30D3A" w14:textId="77777777" w:rsidR="00F016A2" w:rsidRPr="00FD1EE4" w:rsidRDefault="00F016A2" w:rsidP="006D2CDF">
            <w:pPr>
              <w:spacing w:before="240" w:after="240"/>
              <w:rPr>
                <w:rFonts w:ascii="GHEA Grapalat" w:eastAsia="GHEA Grapalat" w:hAnsi="GHEA Grapalat" w:cs="GHEA Grapalat"/>
              </w:rPr>
            </w:pPr>
          </w:p>
        </w:tc>
      </w:tr>
    </w:tbl>
    <w:p w14:paraId="44C79A0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020E9385" w14:textId="77777777" w:rsidTr="006D2CDF">
        <w:tc>
          <w:tcPr>
            <w:tcW w:w="2977" w:type="dxa"/>
            <w:shd w:val="clear" w:color="auto" w:fill="D9E2F3"/>
            <w:vAlign w:val="center"/>
          </w:tcPr>
          <w:p w14:paraId="386D61A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7480C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732354" w14:textId="77777777" w:rsidTr="006D2CDF">
        <w:tc>
          <w:tcPr>
            <w:tcW w:w="2977" w:type="dxa"/>
            <w:shd w:val="clear" w:color="auto" w:fill="D9E2F3"/>
            <w:vAlign w:val="center"/>
          </w:tcPr>
          <w:p w14:paraId="043DF8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885A0B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CB04445" w14:textId="77777777" w:rsidTr="006D2CDF">
        <w:tc>
          <w:tcPr>
            <w:tcW w:w="2977" w:type="dxa"/>
            <w:shd w:val="clear" w:color="auto" w:fill="D9E2F3"/>
            <w:vAlign w:val="center"/>
          </w:tcPr>
          <w:p w14:paraId="711F0110"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D78C1D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20FB43" w14:textId="77777777" w:rsidTr="006D2CDF">
        <w:tc>
          <w:tcPr>
            <w:tcW w:w="2977" w:type="dxa"/>
            <w:shd w:val="clear" w:color="auto" w:fill="D9E2F3"/>
            <w:vAlign w:val="center"/>
          </w:tcPr>
          <w:p w14:paraId="0137E0A4"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57B1915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35A364" w14:textId="77777777" w:rsidTr="006D2CDF">
        <w:tc>
          <w:tcPr>
            <w:tcW w:w="2977" w:type="dxa"/>
            <w:shd w:val="clear" w:color="auto" w:fill="D9E2F3"/>
            <w:vAlign w:val="center"/>
          </w:tcPr>
          <w:p w14:paraId="5654240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74F76048" w14:textId="77777777" w:rsidR="00F016A2" w:rsidRPr="00FD1EE4" w:rsidRDefault="00F016A2" w:rsidP="006D2CDF">
            <w:pPr>
              <w:spacing w:before="240" w:after="240"/>
              <w:rPr>
                <w:rFonts w:ascii="GHEA Grapalat" w:eastAsia="GHEA Grapalat" w:hAnsi="GHEA Grapalat" w:cs="GHEA Grapalat"/>
              </w:rPr>
            </w:pPr>
          </w:p>
        </w:tc>
      </w:tr>
    </w:tbl>
    <w:p w14:paraId="11CA094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3C59CAE6" w14:textId="77777777" w:rsidTr="006D2CDF">
        <w:tc>
          <w:tcPr>
            <w:tcW w:w="2943" w:type="dxa"/>
            <w:shd w:val="clear" w:color="auto" w:fill="D9E2F3"/>
            <w:vAlign w:val="center"/>
          </w:tcPr>
          <w:p w14:paraId="0ED2830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CF9205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61396A" w14:textId="77777777" w:rsidTr="006D2CDF">
        <w:tc>
          <w:tcPr>
            <w:tcW w:w="2943" w:type="dxa"/>
            <w:shd w:val="clear" w:color="auto" w:fill="D9E2F3"/>
            <w:vAlign w:val="center"/>
          </w:tcPr>
          <w:p w14:paraId="5BC99C9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08A22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10BC1F4" w14:textId="77777777" w:rsidTr="006D2CDF">
        <w:tc>
          <w:tcPr>
            <w:tcW w:w="2943" w:type="dxa"/>
            <w:shd w:val="clear" w:color="auto" w:fill="D9E2F3"/>
            <w:vAlign w:val="center"/>
          </w:tcPr>
          <w:p w14:paraId="62E466EE"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6F4DA6F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9AC02F" w14:textId="77777777" w:rsidTr="006D2CDF">
        <w:tc>
          <w:tcPr>
            <w:tcW w:w="2943" w:type="dxa"/>
            <w:shd w:val="clear" w:color="auto" w:fill="D9E2F3"/>
            <w:vAlign w:val="center"/>
          </w:tcPr>
          <w:p w14:paraId="0B1C6E4F"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C076CF" w14:textId="77777777" w:rsidR="00F016A2" w:rsidRPr="00FD1EE4" w:rsidRDefault="00F016A2" w:rsidP="006D2CDF">
            <w:pPr>
              <w:spacing w:before="240" w:after="240"/>
              <w:rPr>
                <w:rFonts w:ascii="GHEA Grapalat" w:eastAsia="GHEA Grapalat" w:hAnsi="GHEA Grapalat" w:cs="GHEA Grapalat"/>
              </w:rPr>
            </w:pPr>
          </w:p>
        </w:tc>
      </w:tr>
    </w:tbl>
    <w:p w14:paraId="71CBB4D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B5DDF3B" w14:textId="77777777" w:rsidTr="006D2CDF">
        <w:tc>
          <w:tcPr>
            <w:tcW w:w="2837" w:type="dxa"/>
            <w:shd w:val="clear" w:color="auto" w:fill="D9E2F3"/>
            <w:vAlign w:val="center"/>
          </w:tcPr>
          <w:p w14:paraId="2EE6BB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4A5E56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2AFB5D" w14:textId="77777777" w:rsidTr="006D2CDF">
        <w:tc>
          <w:tcPr>
            <w:tcW w:w="2837" w:type="dxa"/>
            <w:shd w:val="clear" w:color="auto" w:fill="D9E2F3"/>
            <w:vAlign w:val="center"/>
          </w:tcPr>
          <w:p w14:paraId="6B49B33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56D74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F7991F" w14:textId="77777777" w:rsidTr="006D2CDF">
        <w:tc>
          <w:tcPr>
            <w:tcW w:w="2837" w:type="dxa"/>
            <w:shd w:val="clear" w:color="auto" w:fill="D9E2F3"/>
            <w:vAlign w:val="center"/>
          </w:tcPr>
          <w:p w14:paraId="32FA0E2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DFCDEA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C1A347" w14:textId="77777777" w:rsidTr="006D2CDF">
        <w:tc>
          <w:tcPr>
            <w:tcW w:w="2837" w:type="dxa"/>
            <w:shd w:val="clear" w:color="auto" w:fill="D9E2F3"/>
            <w:vAlign w:val="center"/>
          </w:tcPr>
          <w:p w14:paraId="3DBA00E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3C21C3A" w14:textId="77777777" w:rsidR="00F016A2" w:rsidRPr="00FD1EE4" w:rsidRDefault="00F016A2" w:rsidP="006D2CDF">
            <w:pPr>
              <w:spacing w:before="240" w:after="240"/>
              <w:rPr>
                <w:rFonts w:ascii="GHEA Grapalat" w:eastAsia="GHEA Grapalat" w:hAnsi="GHEA Grapalat" w:cs="GHEA Grapalat"/>
              </w:rPr>
            </w:pPr>
          </w:p>
        </w:tc>
      </w:tr>
    </w:tbl>
    <w:p w14:paraId="67A1BC33"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6CCC108" w14:textId="77777777" w:rsidTr="006D2CDF">
        <w:trPr>
          <w:trHeight w:val="924"/>
        </w:trPr>
        <w:tc>
          <w:tcPr>
            <w:tcW w:w="9016" w:type="dxa"/>
            <w:gridSpan w:val="2"/>
            <w:vAlign w:val="center"/>
          </w:tcPr>
          <w:p w14:paraId="42BDCF76" w14:textId="77777777" w:rsidR="00F016A2" w:rsidRPr="00FD1EE4" w:rsidRDefault="0000000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072B8C89" w14:textId="77777777" w:rsidTr="006D2CDF">
        <w:trPr>
          <w:trHeight w:val="684"/>
        </w:trPr>
        <w:tc>
          <w:tcPr>
            <w:tcW w:w="4508" w:type="dxa"/>
            <w:shd w:val="clear" w:color="auto" w:fill="D9E2F3"/>
            <w:vAlign w:val="center"/>
          </w:tcPr>
          <w:p w14:paraId="7815F7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DBAED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2CDB3FF" w14:textId="77777777" w:rsidTr="006D2CDF">
        <w:trPr>
          <w:trHeight w:val="1282"/>
        </w:trPr>
        <w:tc>
          <w:tcPr>
            <w:tcW w:w="4508" w:type="dxa"/>
            <w:shd w:val="clear" w:color="auto" w:fill="D9E2F3"/>
            <w:vAlign w:val="center"/>
          </w:tcPr>
          <w:p w14:paraId="2CBB1BB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12415CD" w14:textId="77777777" w:rsidR="00F016A2" w:rsidRPr="006B364D"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006521C8" w14:textId="77777777" w:rsidR="00F016A2" w:rsidRPr="00F10CBA"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F6C7B19" w14:textId="77777777" w:rsidTr="006D2CDF">
        <w:tc>
          <w:tcPr>
            <w:tcW w:w="9016" w:type="dxa"/>
            <w:gridSpan w:val="2"/>
            <w:vAlign w:val="center"/>
          </w:tcPr>
          <w:p w14:paraId="687F1C45"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4471790B" w14:textId="77777777" w:rsidTr="006D2CDF">
        <w:tc>
          <w:tcPr>
            <w:tcW w:w="9016" w:type="dxa"/>
            <w:gridSpan w:val="2"/>
            <w:vAlign w:val="center"/>
          </w:tcPr>
          <w:p w14:paraId="2FBB6DD6" w14:textId="77777777" w:rsidR="00F016A2" w:rsidRPr="00FD1EE4" w:rsidRDefault="0000000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503D6DB7"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2DFFB49" w14:textId="77777777" w:rsidTr="006D2CDF">
        <w:trPr>
          <w:trHeight w:val="924"/>
        </w:trPr>
        <w:tc>
          <w:tcPr>
            <w:tcW w:w="9016" w:type="dxa"/>
            <w:gridSpan w:val="2"/>
            <w:vAlign w:val="center"/>
          </w:tcPr>
          <w:p w14:paraId="5FA6F3B3" w14:textId="77777777" w:rsidR="00F016A2" w:rsidRPr="00FD1EE4" w:rsidRDefault="0000000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298F7303" w14:textId="77777777" w:rsidTr="006D2CDF">
        <w:trPr>
          <w:trHeight w:val="684"/>
        </w:trPr>
        <w:tc>
          <w:tcPr>
            <w:tcW w:w="4508" w:type="dxa"/>
            <w:shd w:val="clear" w:color="auto" w:fill="D9E2F3"/>
            <w:vAlign w:val="center"/>
          </w:tcPr>
          <w:p w14:paraId="05B7F0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7C92DF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F29FF2" w14:textId="77777777" w:rsidTr="006D2CDF">
        <w:trPr>
          <w:trHeight w:val="1282"/>
        </w:trPr>
        <w:tc>
          <w:tcPr>
            <w:tcW w:w="4508" w:type="dxa"/>
            <w:shd w:val="clear" w:color="auto" w:fill="D9E2F3"/>
            <w:vAlign w:val="center"/>
          </w:tcPr>
          <w:p w14:paraId="7F3C02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C3A8123" w14:textId="77777777" w:rsidR="00F016A2" w:rsidRPr="00C843BA"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2B78F242" w14:textId="77777777" w:rsidR="00F016A2" w:rsidRPr="00C843BA"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A4D2E74" w14:textId="77777777" w:rsidTr="006D2CDF">
        <w:tc>
          <w:tcPr>
            <w:tcW w:w="9016" w:type="dxa"/>
            <w:gridSpan w:val="2"/>
            <w:vAlign w:val="center"/>
          </w:tcPr>
          <w:p w14:paraId="4BEEFC2D"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739C1194" w14:textId="77777777" w:rsidTr="006D2CDF">
        <w:tc>
          <w:tcPr>
            <w:tcW w:w="9016" w:type="dxa"/>
            <w:gridSpan w:val="2"/>
            <w:vAlign w:val="center"/>
          </w:tcPr>
          <w:p w14:paraId="6DFBE564"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5CF72B41" w14:textId="77777777" w:rsidTr="006D2CDF">
        <w:tc>
          <w:tcPr>
            <w:tcW w:w="9016" w:type="dxa"/>
            <w:gridSpan w:val="2"/>
            <w:vAlign w:val="center"/>
          </w:tcPr>
          <w:p w14:paraId="455B5C77"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5AAC7063" w14:textId="77777777" w:rsidTr="006D2CDF">
        <w:tc>
          <w:tcPr>
            <w:tcW w:w="9016" w:type="dxa"/>
            <w:gridSpan w:val="2"/>
            <w:vAlign w:val="center"/>
          </w:tcPr>
          <w:p w14:paraId="11433748"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24607EC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7CF6E5E" w14:textId="77777777" w:rsidTr="006D2CDF">
        <w:tc>
          <w:tcPr>
            <w:tcW w:w="2837" w:type="dxa"/>
            <w:shd w:val="clear" w:color="auto" w:fill="D9E2F3"/>
            <w:vAlign w:val="center"/>
          </w:tcPr>
          <w:p w14:paraId="24EB5E1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485B07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FEE4C0" w14:textId="77777777" w:rsidTr="006D2CDF">
        <w:tc>
          <w:tcPr>
            <w:tcW w:w="2837" w:type="dxa"/>
            <w:shd w:val="clear" w:color="auto" w:fill="D9E2F3"/>
            <w:vAlign w:val="center"/>
          </w:tcPr>
          <w:p w14:paraId="7BC9DB58"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09F0BEF3" w14:textId="77777777" w:rsidR="00F016A2" w:rsidRPr="00B23852"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3DA2D0B" w14:textId="77777777" w:rsidR="00F016A2" w:rsidRPr="00FD1EE4" w:rsidRDefault="00000000"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36DFD37C" w14:textId="77777777" w:rsidTr="006D2CDF">
        <w:tc>
          <w:tcPr>
            <w:tcW w:w="2837" w:type="dxa"/>
            <w:shd w:val="clear" w:color="auto" w:fill="D9E2F3"/>
            <w:vAlign w:val="center"/>
          </w:tcPr>
          <w:p w14:paraId="349A6701"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226E4F42" w14:textId="77777777" w:rsidR="00F016A2" w:rsidRPr="005600B4"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7CE34BCC" w14:textId="77777777" w:rsidR="00F016A2" w:rsidRPr="005600B4"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43C117F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C7DC6B7" w14:textId="77777777" w:rsidTr="006D2CDF">
        <w:tc>
          <w:tcPr>
            <w:tcW w:w="2837" w:type="dxa"/>
            <w:shd w:val="clear" w:color="auto" w:fill="D9E2F3"/>
            <w:vAlign w:val="center"/>
          </w:tcPr>
          <w:p w14:paraId="61C1F38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68A7E80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4AA9FBD" w14:textId="77777777" w:rsidTr="006D2CDF">
        <w:tc>
          <w:tcPr>
            <w:tcW w:w="2837" w:type="dxa"/>
            <w:shd w:val="clear" w:color="auto" w:fill="D9E2F3"/>
            <w:vAlign w:val="center"/>
          </w:tcPr>
          <w:p w14:paraId="503D105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1A93D89" w14:textId="77777777" w:rsidR="00F016A2" w:rsidRPr="00FD1EE4" w:rsidRDefault="00F016A2" w:rsidP="006D2CDF">
            <w:pPr>
              <w:spacing w:before="240" w:after="240"/>
              <w:rPr>
                <w:rFonts w:ascii="GHEA Grapalat" w:eastAsia="GHEA Grapalat" w:hAnsi="GHEA Grapalat" w:cs="GHEA Grapalat"/>
              </w:rPr>
            </w:pPr>
          </w:p>
        </w:tc>
      </w:tr>
    </w:tbl>
    <w:p w14:paraId="00BEEFE1"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8053287"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A7029D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1164662" w14:textId="77777777" w:rsidTr="006D2CDF">
        <w:tc>
          <w:tcPr>
            <w:tcW w:w="2835" w:type="dxa"/>
            <w:shd w:val="clear" w:color="auto" w:fill="D9E2F3"/>
            <w:vAlign w:val="center"/>
          </w:tcPr>
          <w:p w14:paraId="7C01859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6E57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EE2DCE" w14:textId="77777777" w:rsidTr="006D2CDF">
        <w:tc>
          <w:tcPr>
            <w:tcW w:w="2835" w:type="dxa"/>
            <w:shd w:val="clear" w:color="auto" w:fill="D9E2F3"/>
            <w:vAlign w:val="center"/>
          </w:tcPr>
          <w:p w14:paraId="2E96FB6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137D4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5CB272" w14:textId="77777777" w:rsidTr="006D2CDF">
        <w:tc>
          <w:tcPr>
            <w:tcW w:w="2835" w:type="dxa"/>
            <w:shd w:val="clear" w:color="auto" w:fill="D9E2F3"/>
            <w:vAlign w:val="center"/>
          </w:tcPr>
          <w:p w14:paraId="1D5FF3B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5151F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14D3A9" w14:textId="77777777" w:rsidTr="006D2CDF">
        <w:tc>
          <w:tcPr>
            <w:tcW w:w="2835" w:type="dxa"/>
            <w:shd w:val="clear" w:color="auto" w:fill="D9E2F3"/>
            <w:vAlign w:val="center"/>
          </w:tcPr>
          <w:p w14:paraId="7D366AD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BAED45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AFDB0B" w14:textId="77777777" w:rsidTr="006D2CDF">
        <w:tc>
          <w:tcPr>
            <w:tcW w:w="2835" w:type="dxa"/>
            <w:shd w:val="clear" w:color="auto" w:fill="D9E2F3"/>
            <w:vAlign w:val="center"/>
          </w:tcPr>
          <w:p w14:paraId="5308F43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98E3C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FFD3E2" w14:textId="77777777" w:rsidTr="006D2CDF">
        <w:tc>
          <w:tcPr>
            <w:tcW w:w="2835" w:type="dxa"/>
            <w:shd w:val="clear" w:color="auto" w:fill="D9E2F3"/>
            <w:vAlign w:val="center"/>
          </w:tcPr>
          <w:p w14:paraId="7572DB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24D92A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81C2E7" w14:textId="77777777" w:rsidTr="006D2CDF">
        <w:tc>
          <w:tcPr>
            <w:tcW w:w="2835" w:type="dxa"/>
            <w:shd w:val="clear" w:color="auto" w:fill="D9E2F3"/>
            <w:vAlign w:val="center"/>
          </w:tcPr>
          <w:p w14:paraId="657035F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D2BBF7" w14:textId="77777777" w:rsidR="00F016A2" w:rsidRPr="00FD1EE4" w:rsidRDefault="00F016A2" w:rsidP="006D2CDF">
            <w:pPr>
              <w:spacing w:before="240" w:after="240"/>
              <w:rPr>
                <w:rFonts w:ascii="GHEA Grapalat" w:eastAsia="GHEA Grapalat" w:hAnsi="GHEA Grapalat" w:cs="GHEA Grapalat"/>
              </w:rPr>
            </w:pPr>
          </w:p>
        </w:tc>
      </w:tr>
    </w:tbl>
    <w:p w14:paraId="1C1EFF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2CE895E" w14:textId="77777777" w:rsidTr="006D2CDF">
        <w:trPr>
          <w:trHeight w:val="853"/>
        </w:trPr>
        <w:tc>
          <w:tcPr>
            <w:tcW w:w="2835" w:type="dxa"/>
            <w:vMerge w:val="restart"/>
            <w:shd w:val="clear" w:color="auto" w:fill="D9E2F3"/>
            <w:vAlign w:val="center"/>
          </w:tcPr>
          <w:p w14:paraId="6C38999C"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269E0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1D3081" w14:textId="77777777" w:rsidTr="006D2CDF">
        <w:trPr>
          <w:trHeight w:val="850"/>
        </w:trPr>
        <w:tc>
          <w:tcPr>
            <w:tcW w:w="2835" w:type="dxa"/>
            <w:vMerge/>
            <w:shd w:val="clear" w:color="auto" w:fill="D9E2F3"/>
            <w:vAlign w:val="center"/>
          </w:tcPr>
          <w:p w14:paraId="0878B91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62387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F3AF15" w14:textId="77777777" w:rsidTr="006D2CDF">
        <w:trPr>
          <w:trHeight w:val="850"/>
        </w:trPr>
        <w:tc>
          <w:tcPr>
            <w:tcW w:w="2835" w:type="dxa"/>
            <w:vMerge/>
            <w:shd w:val="clear" w:color="auto" w:fill="D9E2F3"/>
            <w:vAlign w:val="center"/>
          </w:tcPr>
          <w:p w14:paraId="0BDAA7B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6021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946E6B" w14:textId="77777777" w:rsidTr="006D2CDF">
        <w:trPr>
          <w:trHeight w:val="850"/>
        </w:trPr>
        <w:tc>
          <w:tcPr>
            <w:tcW w:w="2835" w:type="dxa"/>
            <w:vMerge/>
            <w:shd w:val="clear" w:color="auto" w:fill="D9E2F3"/>
            <w:vAlign w:val="center"/>
          </w:tcPr>
          <w:p w14:paraId="27908D7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F3FE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1CFF27" w14:textId="77777777" w:rsidTr="006D2CDF">
        <w:trPr>
          <w:trHeight w:val="850"/>
        </w:trPr>
        <w:tc>
          <w:tcPr>
            <w:tcW w:w="2835" w:type="dxa"/>
            <w:vMerge/>
            <w:shd w:val="clear" w:color="auto" w:fill="D9E2F3"/>
            <w:vAlign w:val="center"/>
          </w:tcPr>
          <w:p w14:paraId="0A5CDA8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378CB0" w14:textId="77777777" w:rsidR="00F016A2" w:rsidRPr="00FD1EE4" w:rsidRDefault="00F016A2" w:rsidP="006D2CDF">
            <w:pPr>
              <w:spacing w:before="240" w:after="240"/>
              <w:rPr>
                <w:rFonts w:ascii="GHEA Grapalat" w:eastAsia="GHEA Grapalat" w:hAnsi="GHEA Grapalat" w:cs="GHEA Grapalat"/>
              </w:rPr>
            </w:pPr>
          </w:p>
        </w:tc>
      </w:tr>
    </w:tbl>
    <w:p w14:paraId="08752C06"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77815BA" w14:textId="77777777" w:rsidTr="006D2CDF">
        <w:tc>
          <w:tcPr>
            <w:tcW w:w="2835" w:type="dxa"/>
            <w:shd w:val="clear" w:color="auto" w:fill="D9E2F3"/>
            <w:vAlign w:val="center"/>
          </w:tcPr>
          <w:p w14:paraId="1226A62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FC0834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53CAD9" w14:textId="77777777" w:rsidTr="006D2CDF">
        <w:tc>
          <w:tcPr>
            <w:tcW w:w="2835" w:type="dxa"/>
            <w:shd w:val="clear" w:color="auto" w:fill="D9E2F3"/>
            <w:vAlign w:val="center"/>
          </w:tcPr>
          <w:p w14:paraId="64E6549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34709E7" w14:textId="77777777" w:rsidR="00F016A2" w:rsidRPr="00FD1EE4" w:rsidRDefault="00F016A2" w:rsidP="006D2CDF">
            <w:pPr>
              <w:spacing w:before="240" w:after="240"/>
              <w:rPr>
                <w:rFonts w:ascii="GHEA Grapalat" w:eastAsia="GHEA Grapalat" w:hAnsi="GHEA Grapalat" w:cs="GHEA Grapalat"/>
              </w:rPr>
            </w:pPr>
          </w:p>
        </w:tc>
      </w:tr>
    </w:tbl>
    <w:p w14:paraId="349997E9"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3659E83"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574DF0A7" w14:textId="77777777" w:rsidTr="006D2CDF">
        <w:tc>
          <w:tcPr>
            <w:tcW w:w="9016" w:type="dxa"/>
            <w:shd w:val="clear" w:color="auto" w:fill="DBE5F1" w:themeFill="accent1" w:themeFillTint="33"/>
          </w:tcPr>
          <w:p w14:paraId="6C7ECB66"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40CB7723" w14:textId="77777777" w:rsidTr="006D2CDF">
        <w:trPr>
          <w:trHeight w:val="10187"/>
        </w:trPr>
        <w:tc>
          <w:tcPr>
            <w:tcW w:w="9016" w:type="dxa"/>
          </w:tcPr>
          <w:p w14:paraId="64162662" w14:textId="77777777" w:rsidR="00F016A2" w:rsidRPr="00FD1EE4" w:rsidRDefault="00F016A2" w:rsidP="006D2CDF">
            <w:pPr>
              <w:rPr>
                <w:rFonts w:ascii="GHEA Grapalat" w:eastAsia="GHEA Grapalat" w:hAnsi="GHEA Grapalat" w:cs="GHEA Grapalat"/>
                <w:b/>
                <w:color w:val="000000"/>
              </w:rPr>
            </w:pPr>
          </w:p>
        </w:tc>
      </w:tr>
    </w:tbl>
    <w:p w14:paraId="58A64504"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DB29958" w14:textId="77777777" w:rsidR="00F016A2" w:rsidRDefault="00F016A2" w:rsidP="00F016A2">
      <w:pPr>
        <w:rPr>
          <w:rFonts w:ascii="GHEA Grapalat" w:hAnsi="GHEA Grapalat"/>
          <w:b/>
        </w:rPr>
      </w:pPr>
    </w:p>
    <w:p w14:paraId="47B1BE94" w14:textId="77777777" w:rsidR="00F016A2" w:rsidRDefault="00F016A2" w:rsidP="00F016A2">
      <w:pPr>
        <w:rPr>
          <w:ins w:id="10" w:author="Inesa Kocharyan" w:date="2021-09-01T11:45:00Z"/>
          <w:rFonts w:ascii="GHEA Grapalat" w:hAnsi="GHEA Grapalat"/>
          <w:b/>
        </w:rPr>
      </w:pPr>
    </w:p>
    <w:p w14:paraId="08E9061E" w14:textId="77777777" w:rsidR="00F016A2" w:rsidRDefault="00F016A2" w:rsidP="00F016A2">
      <w:pPr>
        <w:rPr>
          <w:rFonts w:ascii="GHEA Grapalat" w:hAnsi="GHEA Grapalat"/>
          <w:b/>
        </w:rPr>
      </w:pPr>
      <w:r>
        <w:rPr>
          <w:rFonts w:ascii="GHEA Grapalat" w:hAnsi="GHEA Grapalat"/>
          <w:b/>
        </w:rPr>
        <w:br w:type="page"/>
      </w:r>
    </w:p>
    <w:p w14:paraId="6E9C51E9"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7DFF4D81"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64D436D"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D20864A"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03CC889F"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8A1F707"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88EBB62"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76B77165"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68624E0"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341A8E1"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58F86AD2"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D26E523"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314A4D"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5FC5CF7"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D874645"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99FBD6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031E77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589B245"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0306ED">
        <w:rPr>
          <w:rFonts w:ascii="GHEA Grapalat" w:hAnsi="GHEA Grapalat"/>
        </w:rPr>
        <w:t>на каком основании (основаниях)</w:t>
      </w:r>
      <w:proofErr w:type="gramEnd"/>
      <w:r w:rsidRPr="000306ED">
        <w:rPr>
          <w:rFonts w:ascii="GHEA Grapalat" w:hAnsi="GHEA Grapalat"/>
        </w:rPr>
        <w:t xml:space="preserve">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E88EC70"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306ED">
        <w:rPr>
          <w:rFonts w:ascii="GHEA Grapalat" w:hAnsi="GHEA Grapalat"/>
        </w:rPr>
        <w:lastRenderedPageBreak/>
        <w:t xml:space="preserve">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5E369B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05A7F7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AD81194"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E273A7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1FA25E5"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48C8D0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306ED">
        <w:rPr>
          <w:rFonts w:ascii="GHEA Grapalat" w:hAnsi="GHEA Grapalat"/>
        </w:rPr>
        <w:lastRenderedPageBreak/>
        <w:t>полученной данным юридическим лицом в течение года, предшествующего отчетному году;</w:t>
      </w:r>
    </w:p>
    <w:p w14:paraId="5F0BCA7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2623D0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DCBDF3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13EA76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BAA033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449860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306ED">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3A6C35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FA06E1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8AC5CD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листингуются акции юридического лица, а также ссылается на имеющиеся на бирже документы.</w:t>
      </w:r>
    </w:p>
    <w:p w14:paraId="77739B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92CB13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2971ED6"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A86D6C0"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51E969E0"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028FA652" w14:textId="10A4E1A5"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A1F4E">
        <w:rPr>
          <w:rFonts w:ascii="GHEA Grapalat" w:hAnsi="GHEA Grapalat"/>
          <w:b/>
          <w:sz w:val="24"/>
          <w:szCs w:val="24"/>
        </w:rPr>
        <w:t>запросе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4A1F4E">
        <w:rPr>
          <w:rFonts w:ascii="GHEA Grapalat" w:hAnsi="GHEA Grapalat"/>
          <w:b/>
          <w:sz w:val="24"/>
          <w:szCs w:val="24"/>
        </w:rPr>
        <w:t>«ԿՈ ՋՕԸ-ԳՀԱՊՁԲ-26/01»</w:t>
      </w:r>
      <w:r w:rsidR="00DC619D">
        <w:rPr>
          <w:rStyle w:val="af6"/>
          <w:rFonts w:ascii="GHEA Grapalat" w:hAnsi="GHEA Grapalat"/>
          <w:b/>
          <w:sz w:val="24"/>
          <w:szCs w:val="24"/>
        </w:rPr>
        <w:footnoteReference w:customMarkFollows="1" w:id="7"/>
        <w:t>*</w:t>
      </w:r>
    </w:p>
    <w:p w14:paraId="5BEC5980" w14:textId="77777777" w:rsidR="00B2572B" w:rsidRPr="009044F1" w:rsidRDefault="00B2572B" w:rsidP="00B46D58">
      <w:pPr>
        <w:widowControl w:val="0"/>
        <w:spacing w:after="120"/>
        <w:ind w:firstLine="567"/>
        <w:jc w:val="center"/>
        <w:rPr>
          <w:rFonts w:ascii="GHEA Grapalat" w:hAnsi="GHEA Grapalat"/>
        </w:rPr>
      </w:pPr>
    </w:p>
    <w:p w14:paraId="153268CF"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9EB877E" w14:textId="77777777" w:rsidR="00B2572B" w:rsidRPr="009044F1" w:rsidRDefault="00B2572B" w:rsidP="00B46D58">
      <w:pPr>
        <w:widowControl w:val="0"/>
        <w:spacing w:after="120"/>
        <w:ind w:firstLine="567"/>
        <w:jc w:val="center"/>
        <w:rPr>
          <w:rFonts w:ascii="GHEA Grapalat" w:hAnsi="GHEA Grapalat"/>
        </w:rPr>
      </w:pPr>
    </w:p>
    <w:p w14:paraId="6BB9D2C0" w14:textId="7F382160"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C001E">
        <w:rPr>
          <w:rFonts w:ascii="GHEA Grapalat" w:hAnsi="GHEA Grapalat"/>
          <w:spacing w:val="-6"/>
        </w:rPr>
        <w:t xml:space="preserve">запрос котировок </w:t>
      </w:r>
      <w:r w:rsidRPr="005744FC">
        <w:rPr>
          <w:rFonts w:ascii="GHEA Grapalat" w:hAnsi="GHEA Grapalat"/>
          <w:spacing w:val="-6"/>
        </w:rPr>
        <w:t xml:space="preserve">под кодом </w:t>
      </w:r>
      <w:r w:rsidR="004A1F4E">
        <w:rPr>
          <w:rFonts w:ascii="GHEA Grapalat" w:hAnsi="GHEA Grapalat"/>
          <w:spacing w:val="-6"/>
        </w:rPr>
        <w:t>«ԿՈ ՋՕԸ-ԳՀԱՊՁԲ-26/</w:t>
      </w:r>
      <w:proofErr w:type="gramStart"/>
      <w:r w:rsidR="004A1F4E">
        <w:rPr>
          <w:rFonts w:ascii="GHEA Grapalat" w:hAnsi="GHEA Grapalat"/>
          <w:spacing w:val="-6"/>
        </w:rPr>
        <w:t>01»</w:t>
      </w:r>
      <w:r w:rsidRPr="005744FC">
        <w:rPr>
          <w:rFonts w:ascii="GHEA Grapalat" w:hAnsi="GHEA Grapalat"/>
          <w:spacing w:val="-6"/>
        </w:rPr>
        <w:t>*</w:t>
      </w:r>
      <w:proofErr w:type="gramEnd"/>
      <w:r w:rsidRPr="005744FC">
        <w:rPr>
          <w:rFonts w:ascii="GHEA Grapalat" w:hAnsi="GHEA Grapalat"/>
          <w:spacing w:val="-6"/>
        </w:rPr>
        <w:t>,</w:t>
      </w:r>
      <w:r w:rsidRPr="009044F1">
        <w:rPr>
          <w:rFonts w:ascii="GHEA Grapalat" w:hAnsi="GHEA Grapalat"/>
        </w:rPr>
        <w:t xml:space="preserve"> </w:t>
      </w:r>
    </w:p>
    <w:p w14:paraId="52D6F1C1"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B05696F"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9AA8584"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5DD0E9A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0D43694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2A07732"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109969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77E358D3"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67D39069"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3A57EC6E"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15FB18"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p>
          <w:p w14:paraId="184EBE5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FE88AF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727CF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0263635"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E29CB23"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462E677"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1303AAB"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247B159"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36B8DA7"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2AE34DD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4FA508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1EFB9D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04B82AF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8552DB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6C83D44" w14:textId="77777777" w:rsidR="0009191C" w:rsidRPr="005744FC" w:rsidRDefault="0009191C" w:rsidP="00B46D58">
            <w:pPr>
              <w:widowControl w:val="0"/>
              <w:jc w:val="center"/>
              <w:rPr>
                <w:rFonts w:ascii="GHEA Grapalat" w:hAnsi="GHEA Grapalat"/>
                <w:sz w:val="20"/>
                <w:szCs w:val="20"/>
              </w:rPr>
            </w:pPr>
          </w:p>
        </w:tc>
      </w:tr>
      <w:tr w:rsidR="0009191C" w:rsidRPr="005744FC" w14:paraId="428E7709"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2E1FC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1D85D3A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3214CC7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2F59AB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33C7CDA" w14:textId="77777777" w:rsidR="0009191C" w:rsidRPr="005744FC" w:rsidRDefault="0009191C" w:rsidP="00B46D58">
            <w:pPr>
              <w:widowControl w:val="0"/>
              <w:rPr>
                <w:rFonts w:ascii="GHEA Grapalat" w:hAnsi="GHEA Grapalat"/>
                <w:sz w:val="20"/>
                <w:szCs w:val="20"/>
              </w:rPr>
            </w:pPr>
          </w:p>
        </w:tc>
      </w:tr>
      <w:tr w:rsidR="0009191C" w:rsidRPr="005744FC" w14:paraId="2851A30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E7964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21DA0E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05B1DAC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323455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B26BDF1" w14:textId="77777777" w:rsidR="0009191C" w:rsidRPr="005744FC" w:rsidRDefault="0009191C" w:rsidP="00B46D58">
            <w:pPr>
              <w:widowControl w:val="0"/>
              <w:jc w:val="center"/>
              <w:rPr>
                <w:rFonts w:ascii="GHEA Grapalat" w:hAnsi="GHEA Grapalat"/>
                <w:sz w:val="20"/>
                <w:szCs w:val="20"/>
              </w:rPr>
            </w:pPr>
          </w:p>
        </w:tc>
      </w:tr>
      <w:tr w:rsidR="0009191C" w:rsidRPr="005744FC" w14:paraId="342DA14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EE7897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391C98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3AEE74A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8FDEE5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0ACE72D" w14:textId="77777777" w:rsidR="0009191C" w:rsidRPr="005744FC" w:rsidRDefault="0009191C" w:rsidP="00B46D58">
            <w:pPr>
              <w:widowControl w:val="0"/>
              <w:jc w:val="center"/>
              <w:rPr>
                <w:rFonts w:ascii="GHEA Grapalat" w:hAnsi="GHEA Grapalat"/>
                <w:sz w:val="20"/>
                <w:szCs w:val="20"/>
              </w:rPr>
            </w:pPr>
          </w:p>
        </w:tc>
      </w:tr>
      <w:tr w:rsidR="0009191C" w:rsidRPr="005744FC" w14:paraId="35C7D902"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592263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2D0257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663AA6F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233B6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9AB9034" w14:textId="77777777" w:rsidR="0009191C" w:rsidRPr="005744FC" w:rsidRDefault="0009191C" w:rsidP="00B46D58">
            <w:pPr>
              <w:widowControl w:val="0"/>
              <w:jc w:val="center"/>
              <w:rPr>
                <w:rFonts w:ascii="GHEA Grapalat" w:hAnsi="GHEA Grapalat"/>
                <w:sz w:val="20"/>
                <w:szCs w:val="20"/>
              </w:rPr>
            </w:pPr>
          </w:p>
        </w:tc>
      </w:tr>
    </w:tbl>
    <w:p w14:paraId="4EDCEB75"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C41B728"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01C303A" w14:textId="77777777" w:rsidR="00DC619D" w:rsidRPr="00D3436F" w:rsidRDefault="00DC619D" w:rsidP="00B46D58">
      <w:pPr>
        <w:widowControl w:val="0"/>
        <w:spacing w:after="160"/>
        <w:jc w:val="both"/>
        <w:rPr>
          <w:rFonts w:ascii="GHEA Grapalat" w:hAnsi="GHEA Grapalat"/>
          <w:lang w:val="es-ES"/>
        </w:rPr>
      </w:pPr>
    </w:p>
    <w:p w14:paraId="647311D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2D8026BE" w14:textId="77777777" w:rsidR="00B217BB" w:rsidRDefault="00B217BB" w:rsidP="00B46D58">
      <w:pPr>
        <w:rPr>
          <w:rFonts w:ascii="GHEA Grapalat" w:hAnsi="GHEA Grapalat"/>
          <w:b/>
        </w:rPr>
      </w:pPr>
      <w:r>
        <w:rPr>
          <w:rFonts w:ascii="GHEA Grapalat" w:hAnsi="GHEA Grapalat"/>
          <w:b/>
        </w:rPr>
        <w:br w:type="page"/>
      </w:r>
    </w:p>
    <w:p w14:paraId="0261F9D5"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03BA222C" w14:textId="0E843600"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A1F4E">
        <w:rPr>
          <w:rFonts w:ascii="GHEA Grapalat" w:hAnsi="GHEA Grapalat"/>
          <w:i/>
          <w:sz w:val="22"/>
          <w:szCs w:val="22"/>
        </w:rPr>
        <w:t>запросе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4A1F4E">
        <w:rPr>
          <w:rFonts w:ascii="GHEA Grapalat" w:hAnsi="GHEA Grapalat"/>
          <w:i/>
          <w:sz w:val="22"/>
          <w:szCs w:val="22"/>
        </w:rPr>
        <w:t>«ԿՈ ՋՕԸ-ԳՀԱՊՁԲ-26/01»</w:t>
      </w:r>
      <w:r w:rsidRPr="00B138F3">
        <w:rPr>
          <w:rStyle w:val="af6"/>
          <w:rFonts w:ascii="GHEA Grapalat" w:hAnsi="GHEA Grapalat"/>
          <w:i/>
          <w:sz w:val="22"/>
          <w:szCs w:val="22"/>
        </w:rPr>
        <w:footnoteReference w:customMarkFollows="1" w:id="9"/>
        <w:t>*</w:t>
      </w:r>
    </w:p>
    <w:p w14:paraId="16BD9189" w14:textId="77777777" w:rsidR="003D2FE2" w:rsidRPr="00B138F3" w:rsidRDefault="003D2FE2" w:rsidP="003D2FE2">
      <w:pPr>
        <w:widowControl w:val="0"/>
        <w:spacing w:after="160"/>
        <w:jc w:val="center"/>
        <w:rPr>
          <w:rFonts w:ascii="GHEA Grapalat" w:hAnsi="GHEA Grapalat"/>
          <w:b/>
          <w:sz w:val="22"/>
          <w:szCs w:val="22"/>
        </w:rPr>
      </w:pPr>
    </w:p>
    <w:p w14:paraId="0184EAF0"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335A9ED"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69437AB" w14:textId="77777777" w:rsidTr="00B932B8">
        <w:tc>
          <w:tcPr>
            <w:tcW w:w="4786" w:type="dxa"/>
          </w:tcPr>
          <w:p w14:paraId="1CC4DC27"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73E92D8"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0"/>
              <w:t>**</w:t>
            </w:r>
          </w:p>
        </w:tc>
      </w:tr>
    </w:tbl>
    <w:p w14:paraId="3F2874BC" w14:textId="77777777" w:rsidR="003D2FE2" w:rsidRPr="00B138F3" w:rsidRDefault="003D2FE2" w:rsidP="003D2FE2">
      <w:pPr>
        <w:widowControl w:val="0"/>
        <w:spacing w:after="160"/>
        <w:rPr>
          <w:rFonts w:ascii="GHEA Grapalat" w:hAnsi="GHEA Grapalat" w:cs="GHEA Grapalat"/>
          <w:b/>
          <w:sz w:val="22"/>
          <w:szCs w:val="22"/>
        </w:rPr>
      </w:pPr>
    </w:p>
    <w:p w14:paraId="0E13336E"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1A8C25A"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234C3CD"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D483F6E"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27B61C0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5E13CF"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042AA8D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39B31BD" w14:textId="2D37443B"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1F0B20">
        <w:rPr>
          <w:rFonts w:ascii="GHEA Grapalat" w:hAnsi="GHEA Grapalat"/>
        </w:rPr>
        <w:t>«</w:t>
      </w:r>
      <w:proofErr w:type="spellStart"/>
      <w:proofErr w:type="gramStart"/>
      <w:r w:rsidR="001F0B20" w:rsidRPr="000B21CA">
        <w:rPr>
          <w:rFonts w:ascii="GHEA Grapalat" w:hAnsi="GHEA Grapalat"/>
        </w:rPr>
        <w:t>Котайк</w:t>
      </w:r>
      <w:proofErr w:type="spellEnd"/>
      <w:r w:rsidR="001F0B20">
        <w:rPr>
          <w:rFonts w:ascii="GHEA Grapalat" w:hAnsi="GHEA Grapalat"/>
        </w:rPr>
        <w:t>»</w:t>
      </w:r>
      <w:r w:rsidR="001F0B20" w:rsidRPr="000B21CA">
        <w:rPr>
          <w:rFonts w:ascii="GHEA Grapalat" w:hAnsi="GHEA Grapalat"/>
        </w:rPr>
        <w:t xml:space="preserve">  </w:t>
      </w:r>
      <w:proofErr w:type="spellStart"/>
      <w:r w:rsidR="001F0B20" w:rsidRPr="000B21CA">
        <w:rPr>
          <w:rFonts w:ascii="GHEA Grapalat" w:hAnsi="GHEA Grapalat"/>
        </w:rPr>
        <w:t>Обшество</w:t>
      </w:r>
      <w:proofErr w:type="spellEnd"/>
      <w:proofErr w:type="gramEnd"/>
      <w:r w:rsidR="001F0B20" w:rsidRPr="000B21CA">
        <w:rPr>
          <w:rFonts w:ascii="GHEA Grapalat" w:hAnsi="GHEA Grapalat"/>
        </w:rPr>
        <w:t xml:space="preserve"> Водопользователей</w:t>
      </w:r>
      <w:r w:rsidR="001F0B20"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14:paraId="23D01B5E"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1B6BACC" w14:textId="4CB8AB90"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1F0B20">
        <w:rPr>
          <w:rFonts w:ascii="GHEA Grapalat" w:hAnsi="GHEA Grapalat"/>
          <w:i/>
          <w:sz w:val="22"/>
          <w:szCs w:val="22"/>
        </w:rPr>
        <w:t>«ԿՈ ՋՕԸ-ԳՀԱՊՁԲ-26/</w:t>
      </w:r>
      <w:proofErr w:type="gramStart"/>
      <w:r w:rsidR="001F0B20">
        <w:rPr>
          <w:rFonts w:ascii="GHEA Grapalat" w:hAnsi="GHEA Grapalat"/>
          <w:i/>
          <w:sz w:val="22"/>
          <w:szCs w:val="22"/>
        </w:rPr>
        <w:t>01»</w:t>
      </w:r>
      <w:r w:rsidRPr="00B138F3">
        <w:rPr>
          <w:rFonts w:ascii="GHEA Grapalat" w:hAnsi="GHEA Grapalat"/>
          <w:sz w:val="22"/>
          <w:szCs w:val="22"/>
        </w:rPr>
        <w:t>*</w:t>
      </w:r>
      <w:proofErr w:type="gramEnd"/>
      <w:r w:rsidRPr="00B138F3">
        <w:rPr>
          <w:rFonts w:ascii="GHEA Grapalat" w:hAnsi="GHEA Grapalat"/>
          <w:sz w:val="22"/>
          <w:szCs w:val="22"/>
        </w:rPr>
        <w:t>.</w:t>
      </w:r>
    </w:p>
    <w:p w14:paraId="5A28C8D3"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69AD20A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1CA2A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33C161E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D4EAE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sz w:val="22"/>
          <w:szCs w:val="22"/>
        </w:rPr>
        <w:lastRenderedPageBreak/>
        <w:t xml:space="preserve">акцептования. </w:t>
      </w:r>
    </w:p>
    <w:p w14:paraId="2F44648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D25DB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3A63512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2C832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9B06E6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08802D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CE2C0E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20E8DD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363847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BDD6E2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8D8568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E7BD93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0484BE0"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подписаны уполномоченным Компанией </w:t>
      </w:r>
      <w:r w:rsidRPr="00B138F3">
        <w:rPr>
          <w:rFonts w:ascii="GHEA Grapalat" w:hAnsi="GHEA Grapalat"/>
          <w:sz w:val="22"/>
          <w:szCs w:val="22"/>
        </w:rPr>
        <w:lastRenderedPageBreak/>
        <w:t>лицом.</w:t>
      </w:r>
    </w:p>
    <w:p w14:paraId="40939BC1"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9CB0A9C"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D62F82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8D70F8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4D7C0875"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A5D5CD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ABFE3B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E8F0EF7"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213DD168" w14:textId="77777777" w:rsidR="003D2FE2" w:rsidRPr="00B138F3" w:rsidRDefault="003D2FE2" w:rsidP="003D2FE2">
      <w:pPr>
        <w:widowControl w:val="0"/>
        <w:spacing w:after="160"/>
        <w:jc w:val="right"/>
        <w:rPr>
          <w:rFonts w:ascii="GHEA Grapalat" w:hAnsi="GHEA Grapalat"/>
          <w:sz w:val="22"/>
          <w:szCs w:val="22"/>
        </w:rPr>
      </w:pPr>
    </w:p>
    <w:p w14:paraId="5B9734AF"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2CCF65D"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C1430FE" w14:textId="77777777" w:rsidR="003D2FE2" w:rsidRPr="00B138F3" w:rsidRDefault="003D2FE2" w:rsidP="003D2FE2">
      <w:pPr>
        <w:widowControl w:val="0"/>
        <w:spacing w:after="160"/>
        <w:jc w:val="both"/>
        <w:rPr>
          <w:rFonts w:ascii="GHEA Grapalat" w:hAnsi="GHEA Grapalat"/>
          <w:sz w:val="22"/>
          <w:szCs w:val="22"/>
        </w:rPr>
      </w:pPr>
    </w:p>
    <w:p w14:paraId="4DA846A1" w14:textId="77777777" w:rsidR="003D2FE2" w:rsidRPr="00B138F3" w:rsidRDefault="003D2FE2" w:rsidP="003D2FE2">
      <w:pPr>
        <w:widowControl w:val="0"/>
        <w:spacing w:after="160"/>
        <w:jc w:val="both"/>
        <w:rPr>
          <w:rFonts w:ascii="GHEA Grapalat" w:hAnsi="GHEA Grapalat"/>
          <w:sz w:val="22"/>
          <w:szCs w:val="22"/>
        </w:rPr>
      </w:pPr>
    </w:p>
    <w:p w14:paraId="4BAA7DD5" w14:textId="77777777" w:rsidR="003D2FE2" w:rsidRPr="00B138F3" w:rsidRDefault="003D2FE2" w:rsidP="003D2FE2">
      <w:pPr>
        <w:rPr>
          <w:sz w:val="22"/>
          <w:szCs w:val="22"/>
        </w:rPr>
      </w:pPr>
    </w:p>
    <w:p w14:paraId="66AA2B12" w14:textId="77777777" w:rsidR="001005B0" w:rsidRPr="00B138F3" w:rsidRDefault="001005B0" w:rsidP="003D2FE2">
      <w:pPr>
        <w:widowControl w:val="0"/>
        <w:spacing w:after="160"/>
        <w:ind w:left="567" w:right="565"/>
        <w:jc w:val="both"/>
        <w:rPr>
          <w:rFonts w:ascii="GHEA Grapalat" w:hAnsi="GHEA Grapalat"/>
          <w:sz w:val="22"/>
          <w:szCs w:val="22"/>
        </w:rPr>
      </w:pPr>
    </w:p>
    <w:p w14:paraId="29433173" w14:textId="77777777" w:rsidR="001005B0" w:rsidRPr="00B138F3" w:rsidRDefault="001005B0" w:rsidP="00B46D58">
      <w:pPr>
        <w:widowControl w:val="0"/>
        <w:spacing w:after="160"/>
        <w:ind w:left="567" w:right="565"/>
        <w:jc w:val="center"/>
        <w:rPr>
          <w:rFonts w:ascii="GHEA Grapalat" w:hAnsi="GHEA Grapalat"/>
          <w:b/>
          <w:sz w:val="22"/>
          <w:szCs w:val="22"/>
        </w:rPr>
      </w:pPr>
    </w:p>
    <w:p w14:paraId="11CCCF70" w14:textId="77777777" w:rsidR="001005B0" w:rsidRPr="00B138F3" w:rsidRDefault="001005B0" w:rsidP="00B46D58">
      <w:pPr>
        <w:widowControl w:val="0"/>
        <w:spacing w:after="160"/>
        <w:ind w:left="567" w:right="565"/>
        <w:jc w:val="center"/>
        <w:rPr>
          <w:rFonts w:ascii="GHEA Grapalat" w:hAnsi="GHEA Grapalat"/>
          <w:b/>
          <w:sz w:val="22"/>
          <w:szCs w:val="22"/>
        </w:rPr>
      </w:pPr>
    </w:p>
    <w:p w14:paraId="793EBA2D" w14:textId="77777777" w:rsidR="001005B0" w:rsidRPr="00B138F3" w:rsidRDefault="001005B0" w:rsidP="00B46D58">
      <w:pPr>
        <w:widowControl w:val="0"/>
        <w:spacing w:after="160"/>
        <w:ind w:left="567" w:right="565"/>
        <w:jc w:val="center"/>
        <w:rPr>
          <w:rFonts w:ascii="GHEA Grapalat" w:hAnsi="GHEA Grapalat"/>
          <w:b/>
          <w:sz w:val="22"/>
          <w:szCs w:val="22"/>
        </w:rPr>
      </w:pPr>
    </w:p>
    <w:p w14:paraId="76793CEA" w14:textId="77777777" w:rsidR="001005B0" w:rsidRPr="00B138F3" w:rsidRDefault="001005B0" w:rsidP="00B46D58">
      <w:pPr>
        <w:widowControl w:val="0"/>
        <w:spacing w:after="160"/>
        <w:ind w:left="567" w:right="565"/>
        <w:jc w:val="center"/>
        <w:rPr>
          <w:rFonts w:ascii="GHEA Grapalat" w:hAnsi="GHEA Grapalat"/>
          <w:b/>
          <w:sz w:val="22"/>
          <w:szCs w:val="22"/>
        </w:rPr>
      </w:pPr>
    </w:p>
    <w:p w14:paraId="2422E4DB" w14:textId="77777777" w:rsidR="001005B0" w:rsidRPr="00B138F3" w:rsidRDefault="001005B0" w:rsidP="00B46D58">
      <w:pPr>
        <w:widowControl w:val="0"/>
        <w:spacing w:after="160"/>
        <w:ind w:left="567" w:right="565"/>
        <w:jc w:val="center"/>
        <w:rPr>
          <w:rFonts w:ascii="GHEA Grapalat" w:hAnsi="GHEA Grapalat"/>
          <w:b/>
          <w:sz w:val="22"/>
          <w:szCs w:val="22"/>
        </w:rPr>
      </w:pPr>
    </w:p>
    <w:p w14:paraId="69B2652C" w14:textId="77777777" w:rsidR="001005B0" w:rsidRPr="00B138F3" w:rsidRDefault="001005B0" w:rsidP="00B46D58">
      <w:pPr>
        <w:widowControl w:val="0"/>
        <w:spacing w:after="160"/>
        <w:ind w:left="567" w:right="565"/>
        <w:jc w:val="center"/>
        <w:rPr>
          <w:rFonts w:ascii="GHEA Grapalat" w:hAnsi="GHEA Grapalat"/>
          <w:b/>
        </w:rPr>
      </w:pPr>
    </w:p>
    <w:p w14:paraId="7BE02AFD" w14:textId="77777777" w:rsidR="001005B0" w:rsidRPr="00B138F3" w:rsidRDefault="001005B0" w:rsidP="00B46D58">
      <w:pPr>
        <w:widowControl w:val="0"/>
        <w:spacing w:after="160"/>
        <w:ind w:left="567" w:right="565"/>
        <w:jc w:val="center"/>
        <w:rPr>
          <w:rFonts w:ascii="GHEA Grapalat" w:hAnsi="GHEA Grapalat"/>
          <w:b/>
        </w:rPr>
      </w:pPr>
    </w:p>
    <w:p w14:paraId="61DE1C3A" w14:textId="77777777" w:rsidR="001005B0" w:rsidRPr="00B138F3" w:rsidRDefault="001005B0" w:rsidP="00B46D58">
      <w:pPr>
        <w:widowControl w:val="0"/>
        <w:spacing w:after="160"/>
        <w:ind w:left="567" w:right="565"/>
        <w:jc w:val="center"/>
        <w:rPr>
          <w:rFonts w:ascii="GHEA Grapalat" w:hAnsi="GHEA Grapalat"/>
          <w:b/>
        </w:rPr>
      </w:pPr>
    </w:p>
    <w:p w14:paraId="20EDC1B4" w14:textId="77777777" w:rsidR="001005B0" w:rsidRPr="00B138F3" w:rsidRDefault="001005B0" w:rsidP="00B46D58">
      <w:pPr>
        <w:widowControl w:val="0"/>
        <w:spacing w:after="160"/>
        <w:ind w:left="567" w:right="565"/>
        <w:jc w:val="center"/>
        <w:rPr>
          <w:rFonts w:ascii="GHEA Grapalat" w:hAnsi="GHEA Grapalat"/>
          <w:b/>
        </w:rPr>
      </w:pPr>
    </w:p>
    <w:p w14:paraId="5C2CC7B1" w14:textId="77777777" w:rsidR="001005B0" w:rsidRPr="00B138F3" w:rsidRDefault="001005B0" w:rsidP="00B46D58">
      <w:pPr>
        <w:widowControl w:val="0"/>
        <w:spacing w:after="160"/>
        <w:ind w:left="567" w:right="565"/>
        <w:jc w:val="center"/>
        <w:rPr>
          <w:rFonts w:ascii="GHEA Grapalat" w:hAnsi="GHEA Grapalat"/>
          <w:b/>
        </w:rPr>
      </w:pPr>
    </w:p>
    <w:p w14:paraId="3CF5BF12" w14:textId="77777777" w:rsidR="001005B0" w:rsidRPr="00B138F3" w:rsidRDefault="001005B0" w:rsidP="00B46D58">
      <w:pPr>
        <w:widowControl w:val="0"/>
        <w:spacing w:after="160"/>
        <w:ind w:left="567" w:right="565"/>
        <w:jc w:val="center"/>
        <w:rPr>
          <w:rFonts w:ascii="GHEA Grapalat" w:hAnsi="GHEA Grapalat"/>
          <w:b/>
        </w:rPr>
      </w:pPr>
    </w:p>
    <w:p w14:paraId="3AAFF35A" w14:textId="77777777" w:rsidR="001005B0" w:rsidRPr="00B138F3" w:rsidRDefault="001005B0" w:rsidP="00B46D58">
      <w:pPr>
        <w:widowControl w:val="0"/>
        <w:spacing w:after="160"/>
        <w:ind w:left="567" w:right="565"/>
        <w:jc w:val="center"/>
        <w:rPr>
          <w:rFonts w:ascii="GHEA Grapalat" w:hAnsi="GHEA Grapalat"/>
          <w:b/>
        </w:rPr>
      </w:pPr>
    </w:p>
    <w:p w14:paraId="0B17870F" w14:textId="77777777" w:rsidR="001005B0" w:rsidRPr="00B138F3" w:rsidRDefault="001005B0" w:rsidP="00B46D58">
      <w:pPr>
        <w:widowControl w:val="0"/>
        <w:spacing w:after="160"/>
        <w:ind w:left="567" w:right="565"/>
        <w:jc w:val="center"/>
        <w:rPr>
          <w:rFonts w:ascii="GHEA Grapalat" w:hAnsi="GHEA Grapalat"/>
          <w:b/>
        </w:rPr>
      </w:pPr>
    </w:p>
    <w:p w14:paraId="20A5093E" w14:textId="77777777" w:rsidR="001005B0" w:rsidRPr="00B138F3" w:rsidRDefault="001005B0" w:rsidP="00B46D58">
      <w:pPr>
        <w:widowControl w:val="0"/>
        <w:spacing w:after="160"/>
        <w:ind w:left="567" w:right="565"/>
        <w:jc w:val="center"/>
        <w:rPr>
          <w:rFonts w:ascii="GHEA Grapalat" w:hAnsi="GHEA Grapalat"/>
          <w:b/>
        </w:rPr>
      </w:pPr>
    </w:p>
    <w:p w14:paraId="76604B3D" w14:textId="77777777" w:rsidR="001005B0" w:rsidRPr="00B138F3" w:rsidRDefault="001005B0" w:rsidP="00B46D58">
      <w:pPr>
        <w:widowControl w:val="0"/>
        <w:spacing w:after="160"/>
        <w:ind w:left="567" w:right="565"/>
        <w:jc w:val="center"/>
        <w:rPr>
          <w:rFonts w:ascii="GHEA Grapalat" w:hAnsi="GHEA Grapalat"/>
          <w:b/>
        </w:rPr>
      </w:pPr>
    </w:p>
    <w:p w14:paraId="3821A7D9" w14:textId="77777777" w:rsidR="001005B0" w:rsidRPr="001F0B20" w:rsidRDefault="001005B0" w:rsidP="001F0B20">
      <w:pPr>
        <w:widowControl w:val="0"/>
        <w:spacing w:after="160"/>
        <w:ind w:right="565"/>
        <w:rPr>
          <w:rFonts w:ascii="GHEA Grapalat" w:hAnsi="GHEA Grapalat"/>
          <w:b/>
          <w:lang w:val="hy-AM"/>
        </w:rPr>
      </w:pPr>
    </w:p>
    <w:tbl>
      <w:tblPr>
        <w:tblpPr w:leftFromText="180" w:rightFromText="180" w:vertAnchor="page" w:horzAnchor="margin" w:tblpXSpec="center" w:tblpY="1003"/>
        <w:tblW w:w="11129" w:type="dxa"/>
        <w:tblLook w:val="0000" w:firstRow="0" w:lastRow="0" w:firstColumn="0" w:lastColumn="0" w:noHBand="0" w:noVBand="0"/>
      </w:tblPr>
      <w:tblGrid>
        <w:gridCol w:w="5692"/>
        <w:gridCol w:w="5437"/>
      </w:tblGrid>
      <w:tr w:rsidR="00B138F3" w:rsidRPr="00B138F3" w14:paraId="38FC8C4A" w14:textId="77777777" w:rsidTr="001F0B20">
        <w:trPr>
          <w:trHeight w:val="258"/>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7E3100E7"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397041C" w14:textId="77777777" w:rsidTr="001F0B20">
        <w:trPr>
          <w:trHeight w:val="258"/>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4B9EBBCA"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F53F563" w14:textId="77777777" w:rsidTr="001F0B20">
        <w:trPr>
          <w:trHeight w:val="256"/>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738563D6" w14:textId="1BECB18C"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001F0B20">
              <w:rPr>
                <w:rFonts w:ascii="MS Mincho" w:eastAsia="MS Mincho" w:hAnsi="MS Mincho" w:cs="MS Mincho"/>
                <w:lang w:val="hy-AM"/>
              </w:rPr>
              <w:t>․</w:t>
            </w:r>
            <w:r w:rsidRPr="00B138F3">
              <w:rPr>
                <w:rFonts w:ascii="GHEA Grapalat" w:hAnsi="GHEA Grapalat"/>
              </w:rPr>
              <w:t>Дата представления: "___" ___ 20</w:t>
            </w:r>
            <w:r w:rsidR="001F0B20">
              <w:rPr>
                <w:rFonts w:ascii="GHEA Grapalat" w:hAnsi="GHEA Grapalat"/>
                <w:lang w:val="hy-AM"/>
              </w:rPr>
              <w:t>26</w:t>
            </w:r>
            <w:r w:rsidRPr="00B138F3">
              <w:rPr>
                <w:rFonts w:ascii="GHEA Grapalat" w:hAnsi="GHEA Grapalat"/>
              </w:rPr>
              <w:t>г.</w:t>
            </w:r>
          </w:p>
        </w:tc>
      </w:tr>
      <w:tr w:rsidR="00B138F3" w:rsidRPr="00B138F3" w14:paraId="32340729" w14:textId="77777777" w:rsidTr="001F0B20">
        <w:trPr>
          <w:trHeight w:val="253"/>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32F9BF7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F66075D" w14:textId="77777777" w:rsidTr="001F0B20">
        <w:trPr>
          <w:trHeight w:val="265"/>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110387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4AB2561" w14:textId="77777777" w:rsidTr="001F0B20">
        <w:trPr>
          <w:trHeight w:val="318"/>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18356D3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2FBA53B" w14:textId="77777777" w:rsidTr="001F0B20">
        <w:trPr>
          <w:trHeight w:val="258"/>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44C5CA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8A68684" w14:textId="77777777" w:rsidTr="001F0B20">
        <w:trPr>
          <w:trHeight w:val="325"/>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3AFEB65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F0B20" w:rsidRPr="00B138F3" w14:paraId="55C97733" w14:textId="77777777" w:rsidTr="001F0B20">
        <w:trPr>
          <w:trHeight w:val="258"/>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07835E68" w14:textId="17137A7E" w:rsidR="001F0B20" w:rsidRPr="00B138F3" w:rsidRDefault="001F0B20" w:rsidP="001F0B2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8F6EF3">
              <w:rPr>
                <w:rFonts w:ascii="GHEA Grapalat" w:hAnsi="GHEA Grapalat"/>
              </w:rPr>
              <w:t xml:space="preserve"> </w:t>
            </w:r>
            <w:r>
              <w:rPr>
                <w:rFonts w:ascii="GHEA Grapalat" w:hAnsi="GHEA Grapalat"/>
                <w:i/>
              </w:rPr>
              <w:t>«</w:t>
            </w:r>
            <w:proofErr w:type="spellStart"/>
            <w:proofErr w:type="gramStart"/>
            <w:r w:rsidRPr="00974474">
              <w:rPr>
                <w:rFonts w:ascii="GHEA Grapalat" w:hAnsi="GHEA Grapalat"/>
              </w:rPr>
              <w:t>Котайк</w:t>
            </w:r>
            <w:proofErr w:type="spellEnd"/>
            <w:r>
              <w:rPr>
                <w:rFonts w:ascii="GHEA Grapalat" w:hAnsi="GHEA Grapalat"/>
                <w:i/>
              </w:rPr>
              <w:t>»</w:t>
            </w:r>
            <w:r w:rsidRPr="00974474">
              <w:rPr>
                <w:rFonts w:ascii="GHEA Grapalat" w:hAnsi="GHEA Grapalat"/>
              </w:rPr>
              <w:t xml:space="preserve">  </w:t>
            </w:r>
            <w:r w:rsidRPr="000B21CA">
              <w:rPr>
                <w:rFonts w:ascii="GHEA Grapalat" w:hAnsi="GHEA Grapalat"/>
                <w:i/>
              </w:rPr>
              <w:t xml:space="preserve"> </w:t>
            </w:r>
            <w:proofErr w:type="spellStart"/>
            <w:proofErr w:type="gramEnd"/>
            <w:r w:rsidRPr="000B21CA">
              <w:rPr>
                <w:rFonts w:ascii="GHEA Grapalat" w:hAnsi="GHEA Grapalat"/>
                <w:i/>
              </w:rPr>
              <w:t>Обшество</w:t>
            </w:r>
            <w:proofErr w:type="spellEnd"/>
            <w:r w:rsidRPr="00974474">
              <w:rPr>
                <w:rFonts w:ascii="GHEA Grapalat" w:hAnsi="GHEA Grapalat"/>
              </w:rPr>
              <w:t xml:space="preserve"> Водопользователей</w:t>
            </w:r>
          </w:p>
        </w:tc>
      </w:tr>
      <w:tr w:rsidR="001F0B20" w:rsidRPr="00B138F3" w14:paraId="5D867A1A" w14:textId="77777777" w:rsidTr="001F0B20">
        <w:trPr>
          <w:trHeight w:val="258"/>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2CEEBAF1" w14:textId="2DD8F398" w:rsidR="001F0B20" w:rsidRPr="00B138F3" w:rsidRDefault="001F0B20" w:rsidP="001F0B2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F0B20" w:rsidRPr="00B138F3" w14:paraId="2D64DEB2" w14:textId="77777777" w:rsidTr="001F0B20">
        <w:trPr>
          <w:trHeight w:val="309"/>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0B072D63" w14:textId="33A8128B" w:rsidR="001F0B20" w:rsidRPr="00B138F3" w:rsidRDefault="001F0B20" w:rsidP="001F0B2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03526407</w:t>
            </w:r>
          </w:p>
        </w:tc>
      </w:tr>
      <w:tr w:rsidR="001F0B20" w:rsidRPr="00B138F3" w14:paraId="12C61611" w14:textId="77777777" w:rsidTr="001F0B20">
        <w:trPr>
          <w:trHeight w:val="265"/>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11C02131" w14:textId="069E219C" w:rsidR="001F0B20" w:rsidRPr="00B138F3" w:rsidRDefault="001F0B20" w:rsidP="001F0B2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Pr="00AE36E4">
              <w:rPr>
                <w:rFonts w:ascii="GHEA Grapalat" w:hAnsi="GHEA Grapalat"/>
              </w:rPr>
              <w:t xml:space="preserve"> </w:t>
            </w:r>
            <w:r>
              <w:rPr>
                <w:rFonts w:ascii="GHEA Grapalat" w:hAnsi="GHEA Grapalat"/>
                <w:lang w:val="hy-AM"/>
              </w:rPr>
              <w:t xml:space="preserve"> </w:t>
            </w:r>
            <w:r>
              <w:rPr>
                <w:rFonts w:ascii="Arial" w:hAnsi="Arial" w:cs="Arial"/>
                <w:lang w:val="hy-AM"/>
              </w:rPr>
              <w:t>«</w:t>
            </w:r>
            <w:proofErr w:type="gramEnd"/>
            <w:r w:rsidRPr="00F30FFB">
              <w:rPr>
                <w:rFonts w:ascii="GHEA Grapalat" w:hAnsi="GHEA Grapalat"/>
              </w:rPr>
              <w:t>АКБА</w:t>
            </w:r>
            <w:r>
              <w:rPr>
                <w:rFonts w:ascii="GHEA Grapalat" w:hAnsi="GHEA Grapalat"/>
                <w:lang w:val="hy-AM"/>
              </w:rPr>
              <w:t xml:space="preserve"> </w:t>
            </w:r>
            <w:r w:rsidRPr="00F30FFB">
              <w:rPr>
                <w:rFonts w:ascii="GHEA Grapalat" w:hAnsi="GHEA Grapalat"/>
              </w:rPr>
              <w:t>БАНК</w:t>
            </w:r>
            <w:r>
              <w:rPr>
                <w:rFonts w:ascii="Arial" w:hAnsi="Arial" w:cs="Arial"/>
              </w:rPr>
              <w:t>»</w:t>
            </w:r>
            <w:r w:rsidRPr="00F30FFB">
              <w:rPr>
                <w:rFonts w:ascii="GHEA Grapalat" w:hAnsi="GHEA Grapalat"/>
              </w:rPr>
              <w:t xml:space="preserve"> </w:t>
            </w:r>
            <w:r w:rsidRPr="00AE36E4">
              <w:rPr>
                <w:rFonts w:ascii="GHEA Grapalat" w:hAnsi="GHEA Grapalat"/>
              </w:rPr>
              <w:t>ООО</w:t>
            </w:r>
          </w:p>
        </w:tc>
      </w:tr>
      <w:tr w:rsidR="001F0B20" w:rsidRPr="00B138F3" w14:paraId="1A029381" w14:textId="77777777" w:rsidTr="001F0B20">
        <w:trPr>
          <w:trHeight w:val="318"/>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544945AB" w14:textId="62AD64D6" w:rsidR="001F0B20" w:rsidRPr="00B138F3" w:rsidRDefault="001F0B20" w:rsidP="001F0B2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220183350168000</w:t>
            </w:r>
          </w:p>
        </w:tc>
      </w:tr>
      <w:tr w:rsidR="00B138F3" w:rsidRPr="00B138F3" w14:paraId="39506D8F" w14:textId="77777777" w:rsidTr="001F0B20">
        <w:trPr>
          <w:trHeight w:val="325"/>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6FE1824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FB38378" w14:textId="77777777" w:rsidTr="001F0B20">
        <w:trPr>
          <w:trHeight w:val="325"/>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5D87D99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3525C14" w14:textId="77777777" w:rsidTr="001F0B20">
        <w:trPr>
          <w:trHeight w:val="325"/>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64C777F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2A2E50FF" w14:textId="77777777" w:rsidTr="001F0B20">
        <w:trPr>
          <w:trHeight w:val="325"/>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19A35631" w14:textId="523DD9AC"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proofErr w:type="gramStart"/>
            <w:r w:rsidR="00391852" w:rsidRPr="003A5C2A">
              <w:rPr>
                <w:rFonts w:ascii="GHEA Grapalat" w:hAnsi="GHEA Grapalat"/>
              </w:rPr>
              <w:t>квалификации</w:t>
            </w:r>
            <w:r w:rsidRPr="003A5C2A">
              <w:rPr>
                <w:rFonts w:ascii="GHEA Grapalat" w:hAnsi="GHEA Grapalat"/>
              </w:rPr>
              <w:t>)</w:t>
            </w:r>
            <w:r w:rsidR="001F0B20">
              <w:rPr>
                <w:rFonts w:ascii="GHEA Grapalat" w:hAnsi="GHEA Grapalat"/>
                <w:i/>
                <w:sz w:val="22"/>
                <w:szCs w:val="22"/>
              </w:rPr>
              <w:t>«</w:t>
            </w:r>
            <w:proofErr w:type="gramEnd"/>
            <w:r w:rsidR="001F0B20">
              <w:rPr>
                <w:rFonts w:ascii="GHEA Grapalat" w:hAnsi="GHEA Grapalat"/>
                <w:i/>
                <w:sz w:val="22"/>
                <w:szCs w:val="22"/>
              </w:rPr>
              <w:t>ԿՈ ՋՕԸ-ԳՀԱՊՁԲ-26/01»</w:t>
            </w:r>
          </w:p>
        </w:tc>
      </w:tr>
      <w:tr w:rsidR="00B138F3" w:rsidRPr="00B138F3" w14:paraId="0D931B5D" w14:textId="77777777" w:rsidTr="001F0B20">
        <w:trPr>
          <w:trHeight w:val="311"/>
        </w:trPr>
        <w:tc>
          <w:tcPr>
            <w:tcW w:w="11129" w:type="dxa"/>
            <w:gridSpan w:val="2"/>
            <w:tcBorders>
              <w:top w:val="single" w:sz="4" w:space="0" w:color="auto"/>
              <w:left w:val="single" w:sz="4" w:space="0" w:color="auto"/>
              <w:right w:val="single" w:sz="4" w:space="0" w:color="000000"/>
            </w:tcBorders>
            <w:noWrap/>
            <w:vAlign w:val="bottom"/>
          </w:tcPr>
          <w:p w14:paraId="4DE60D2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EB059AB" w14:textId="77777777" w:rsidTr="001F0B20">
        <w:trPr>
          <w:trHeight w:val="169"/>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5F8D66D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11E3017" w14:textId="77777777" w:rsidTr="001F0B20">
        <w:trPr>
          <w:trHeight w:val="321"/>
        </w:trPr>
        <w:tc>
          <w:tcPr>
            <w:tcW w:w="11129" w:type="dxa"/>
            <w:gridSpan w:val="2"/>
            <w:tcBorders>
              <w:top w:val="single" w:sz="4" w:space="0" w:color="auto"/>
              <w:left w:val="single" w:sz="4" w:space="0" w:color="auto"/>
              <w:bottom w:val="single" w:sz="4" w:space="0" w:color="auto"/>
              <w:right w:val="single" w:sz="4" w:space="0" w:color="000000"/>
            </w:tcBorders>
            <w:noWrap/>
            <w:vAlign w:val="bottom"/>
          </w:tcPr>
          <w:p w14:paraId="5E6CDB19"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705E19C" w14:textId="77777777" w:rsidTr="001F0B20">
        <w:trPr>
          <w:trHeight w:val="1614"/>
        </w:trPr>
        <w:tc>
          <w:tcPr>
            <w:tcW w:w="5692" w:type="dxa"/>
            <w:tcBorders>
              <w:top w:val="nil"/>
              <w:left w:val="single" w:sz="4" w:space="0" w:color="auto"/>
              <w:bottom w:val="single" w:sz="4" w:space="0" w:color="auto"/>
              <w:right w:val="single" w:sz="4" w:space="0" w:color="auto"/>
            </w:tcBorders>
            <w:noWrap/>
            <w:vAlign w:val="bottom"/>
          </w:tcPr>
          <w:p w14:paraId="630A3740" w14:textId="222026C7" w:rsidR="00C3421C" w:rsidRPr="00B138F3" w:rsidRDefault="00C3421C" w:rsidP="001F0B2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9F68950"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3D8AB74B"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DA67F22" w14:textId="77777777" w:rsidR="00C3421C" w:rsidRPr="00B138F3" w:rsidRDefault="00C3421C" w:rsidP="00DE2AE3">
            <w:pPr>
              <w:widowControl w:val="0"/>
              <w:spacing w:after="160"/>
              <w:rPr>
                <w:rFonts w:ascii="GHEA Grapalat" w:hAnsi="GHEA Grapalat" w:cs="Sylfaen"/>
              </w:rPr>
            </w:pPr>
          </w:p>
          <w:p w14:paraId="784AD7CE" w14:textId="385CA3BD" w:rsidR="00C3421C" w:rsidRPr="00B138F3" w:rsidRDefault="00C3421C" w:rsidP="001F0B20">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437" w:type="dxa"/>
            <w:tcBorders>
              <w:top w:val="nil"/>
              <w:left w:val="nil"/>
              <w:bottom w:val="single" w:sz="4" w:space="0" w:color="auto"/>
              <w:right w:val="single" w:sz="4" w:space="0" w:color="auto"/>
            </w:tcBorders>
            <w:noWrap/>
          </w:tcPr>
          <w:p w14:paraId="1AE39461" w14:textId="37C52B70" w:rsidR="00C3421C" w:rsidRPr="00B138F3" w:rsidRDefault="00C3421C" w:rsidP="001F0B20">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7C01BEA"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57D5DDE"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586F0C7" w14:textId="77777777" w:rsidR="00C3421C" w:rsidRPr="00B138F3" w:rsidRDefault="00C3421C" w:rsidP="00DE2AE3">
            <w:pPr>
              <w:widowControl w:val="0"/>
              <w:spacing w:after="160"/>
              <w:rPr>
                <w:rFonts w:ascii="GHEA Grapalat" w:hAnsi="GHEA Grapalat" w:cs="Sylfaen"/>
              </w:rPr>
            </w:pPr>
          </w:p>
          <w:p w14:paraId="54CFE80B"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9C50963" w14:textId="77777777" w:rsidTr="001F0B20">
        <w:trPr>
          <w:trHeight w:val="1614"/>
        </w:trPr>
        <w:tc>
          <w:tcPr>
            <w:tcW w:w="5692" w:type="dxa"/>
            <w:tcBorders>
              <w:top w:val="single" w:sz="4" w:space="0" w:color="auto"/>
              <w:left w:val="single" w:sz="4" w:space="0" w:color="auto"/>
              <w:right w:val="single" w:sz="4" w:space="0" w:color="auto"/>
            </w:tcBorders>
            <w:noWrap/>
            <w:vAlign w:val="bottom"/>
          </w:tcPr>
          <w:p w14:paraId="47AD01ED"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32FBC49" w14:textId="77777777" w:rsidR="00C3421C" w:rsidRPr="00B138F3" w:rsidRDefault="00C3421C" w:rsidP="00DE2AE3">
            <w:pPr>
              <w:widowControl w:val="0"/>
              <w:spacing w:after="160"/>
              <w:rPr>
                <w:rFonts w:ascii="GHEA Grapalat" w:hAnsi="GHEA Grapalat"/>
              </w:rPr>
            </w:pPr>
          </w:p>
          <w:p w14:paraId="69571887"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4D54F558"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BD1A148" w14:textId="77777777" w:rsidR="00C3421C" w:rsidRPr="00B138F3" w:rsidRDefault="00C3421C" w:rsidP="00DE2AE3">
            <w:pPr>
              <w:widowControl w:val="0"/>
              <w:spacing w:after="160"/>
              <w:rPr>
                <w:rFonts w:ascii="GHEA Grapalat" w:hAnsi="GHEA Grapalat" w:cs="Arial"/>
              </w:rPr>
            </w:pPr>
          </w:p>
        </w:tc>
        <w:tc>
          <w:tcPr>
            <w:tcW w:w="5437" w:type="dxa"/>
            <w:tcBorders>
              <w:top w:val="single" w:sz="4" w:space="0" w:color="auto"/>
              <w:left w:val="nil"/>
              <w:right w:val="single" w:sz="4" w:space="0" w:color="auto"/>
            </w:tcBorders>
            <w:noWrap/>
          </w:tcPr>
          <w:p w14:paraId="0424F98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984CC77" w14:textId="77777777" w:rsidR="00C3421C" w:rsidRPr="00B138F3" w:rsidRDefault="00C3421C" w:rsidP="00DE2AE3">
            <w:pPr>
              <w:widowControl w:val="0"/>
              <w:spacing w:after="160"/>
              <w:rPr>
                <w:rFonts w:ascii="GHEA Grapalat" w:hAnsi="GHEA Grapalat" w:cs="Tahoma"/>
              </w:rPr>
            </w:pPr>
          </w:p>
          <w:p w14:paraId="16A4BBB6"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48C1FDB9"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52F7C6B" w14:textId="77777777" w:rsidR="00C3421C" w:rsidRPr="00B138F3" w:rsidRDefault="00C3421C" w:rsidP="00DE2AE3">
            <w:pPr>
              <w:widowControl w:val="0"/>
              <w:spacing w:after="160"/>
              <w:rPr>
                <w:rFonts w:ascii="GHEA Grapalat" w:hAnsi="GHEA Grapalat" w:cs="Arial"/>
              </w:rPr>
            </w:pPr>
          </w:p>
        </w:tc>
      </w:tr>
      <w:tr w:rsidR="00B138F3" w:rsidRPr="00B138F3" w14:paraId="1F8E650A" w14:textId="77777777" w:rsidTr="001F0B20">
        <w:trPr>
          <w:trHeight w:val="1614"/>
        </w:trPr>
        <w:tc>
          <w:tcPr>
            <w:tcW w:w="5692" w:type="dxa"/>
            <w:tcBorders>
              <w:top w:val="nil"/>
              <w:left w:val="single" w:sz="4" w:space="0" w:color="auto"/>
              <w:bottom w:val="single" w:sz="4" w:space="0" w:color="auto"/>
              <w:right w:val="single" w:sz="4" w:space="0" w:color="auto"/>
            </w:tcBorders>
            <w:noWrap/>
            <w:vAlign w:val="bottom"/>
          </w:tcPr>
          <w:p w14:paraId="3705DFC0"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76598D8" w14:textId="77777777" w:rsidR="00C3421C" w:rsidRPr="00B138F3" w:rsidRDefault="00C3421C" w:rsidP="00DE2AE3">
            <w:pPr>
              <w:widowControl w:val="0"/>
              <w:spacing w:after="160"/>
              <w:rPr>
                <w:rFonts w:ascii="GHEA Grapalat" w:hAnsi="GHEA Grapalat" w:cs="Sylfaen"/>
              </w:rPr>
            </w:pPr>
          </w:p>
          <w:p w14:paraId="0FA59D58"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437" w:type="dxa"/>
            <w:tcBorders>
              <w:top w:val="nil"/>
              <w:left w:val="nil"/>
              <w:bottom w:val="single" w:sz="4" w:space="0" w:color="auto"/>
              <w:right w:val="single" w:sz="4" w:space="0" w:color="auto"/>
            </w:tcBorders>
            <w:noWrap/>
            <w:vAlign w:val="bottom"/>
          </w:tcPr>
          <w:p w14:paraId="5F91EAA5"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BE3A630" w14:textId="77777777" w:rsidR="00C3421C" w:rsidRPr="00B138F3" w:rsidRDefault="00C3421C" w:rsidP="00DE2AE3">
            <w:pPr>
              <w:widowControl w:val="0"/>
              <w:spacing w:after="160"/>
              <w:rPr>
                <w:rFonts w:ascii="GHEA Grapalat" w:hAnsi="GHEA Grapalat"/>
              </w:rPr>
            </w:pPr>
          </w:p>
          <w:p w14:paraId="676B6F0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4C6E4C9" w14:textId="77777777" w:rsidR="00C3421C" w:rsidRPr="00B138F3" w:rsidRDefault="00C3421C" w:rsidP="00C3421C">
      <w:pPr>
        <w:widowControl w:val="0"/>
        <w:spacing w:after="160"/>
        <w:jc w:val="center"/>
        <w:rPr>
          <w:rFonts w:ascii="GHEA Grapalat" w:hAnsi="GHEA Grapalat" w:cs="Sylfaen"/>
        </w:rPr>
      </w:pPr>
    </w:p>
    <w:p w14:paraId="4D43B6AE"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9C40BE0"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310861F9"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8BA929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35F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BA20D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2DCD06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C329C2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C9DADF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8275A6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8C42FD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96CC9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D88ECF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8F6A23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0E954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781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4FFDF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2CFC1B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747EF3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DB0C10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F05BD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4D26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D510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CE912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6DBB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C6A0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0CFC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410F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CFCDEC5"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FAF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0E43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4D2D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18D6D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B35B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4D9F6ED"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8E2B0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BCB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DB6CEE"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EEC8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4DA45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B078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20B2B14"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8065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C955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DA07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2709A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126DF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9A6E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397F7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8054A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FDEE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1AC38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11243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1272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3B8DE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63040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1945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9591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D0417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0F22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B393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81B9E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6ADA7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F9B7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CFBF6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92B66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CF59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CCF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C973F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6A65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CCDA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F1A7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BC26D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D4C3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A44F8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E8C1F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094C4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343A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A28F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358EE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79094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5A78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283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A02AC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9450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ECBE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5478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7EE3F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0B3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00F54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333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CFC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BC92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05E2C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4A79A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4CA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AB768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92B76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68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2E84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CFD4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EF8C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CFE52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3B333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C450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4AEF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FE5F4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9F6AB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14A3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DD139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EA8C7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DBB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FDE1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9C873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EE248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15DC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CBD96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03360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1168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CFB1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6EA8A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FF0F3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7B8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F69D0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972DD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6B8E7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9407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73D90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B09C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779EB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B47D7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2645D3"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D5169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5882F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D13F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98E53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43268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D6F5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9EF3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5EBE3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B064D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97869B"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413C9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62E50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CFD1AA"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4AB5AF8"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CCDD1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EF3D3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D4D2E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E9BC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0F11D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D0DDD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F975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2C75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A3DE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A746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5EE32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BD4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64FAB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8227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31C2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F3E5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3BD6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31E8C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BC50F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073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DEAFF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B5153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EA87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56520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3AF7BE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302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7FFCF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0C2D9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5E3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11C75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BDC57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199E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4DA53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6C50E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91E67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274C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4B9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B6B95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566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C4023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39CE5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51170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F809C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62B6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C1198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A204C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16B0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824A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659E8F"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160FE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FED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C5795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1AF1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B28A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6F21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7194A9"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5B11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18C5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E51B5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536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1FD3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F264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10E72E9"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966EF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D8E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515EE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56915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469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002B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A4769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2A8BF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172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5C82F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C31E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76BA2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5795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1F87C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0738E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CB36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4F32E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040C6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F9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49FF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EB5C18" w14:textId="77777777" w:rsidR="00C3421C" w:rsidRPr="00B138F3" w:rsidRDefault="00C3421C" w:rsidP="00DE2AE3">
            <w:pPr>
              <w:widowControl w:val="0"/>
              <w:spacing w:after="120"/>
              <w:jc w:val="center"/>
              <w:rPr>
                <w:rFonts w:ascii="GHEA Grapalat" w:hAnsi="GHEA Grapalat"/>
                <w:sz w:val="18"/>
                <w:szCs w:val="18"/>
              </w:rPr>
            </w:pPr>
          </w:p>
        </w:tc>
      </w:tr>
    </w:tbl>
    <w:p w14:paraId="2CC479DB" w14:textId="77777777" w:rsidR="001005B0" w:rsidRPr="00B138F3" w:rsidRDefault="001005B0" w:rsidP="00B46D58">
      <w:pPr>
        <w:widowControl w:val="0"/>
        <w:spacing w:after="160"/>
        <w:ind w:left="567" w:right="565"/>
        <w:jc w:val="center"/>
        <w:rPr>
          <w:rFonts w:ascii="GHEA Grapalat" w:hAnsi="GHEA Grapalat"/>
          <w:b/>
        </w:rPr>
      </w:pPr>
    </w:p>
    <w:p w14:paraId="08838235" w14:textId="77777777" w:rsidR="001005B0" w:rsidRPr="00B138F3" w:rsidRDefault="001005B0" w:rsidP="00B46D58">
      <w:pPr>
        <w:widowControl w:val="0"/>
        <w:spacing w:after="160"/>
        <w:ind w:left="567" w:right="565"/>
        <w:jc w:val="center"/>
        <w:rPr>
          <w:rFonts w:ascii="GHEA Grapalat" w:hAnsi="GHEA Grapalat"/>
          <w:b/>
        </w:rPr>
      </w:pPr>
    </w:p>
    <w:p w14:paraId="3826CED8" w14:textId="77777777" w:rsidR="001005B0" w:rsidRPr="00B138F3" w:rsidRDefault="001005B0" w:rsidP="00B46D58">
      <w:pPr>
        <w:widowControl w:val="0"/>
        <w:spacing w:after="160"/>
        <w:ind w:left="567" w:right="565"/>
        <w:jc w:val="center"/>
        <w:rPr>
          <w:rFonts w:ascii="GHEA Grapalat" w:hAnsi="GHEA Grapalat"/>
          <w:b/>
        </w:rPr>
      </w:pPr>
    </w:p>
    <w:p w14:paraId="43DA1906" w14:textId="77777777" w:rsidR="001005B0" w:rsidRPr="00B138F3" w:rsidRDefault="001005B0" w:rsidP="00B46D58">
      <w:pPr>
        <w:widowControl w:val="0"/>
        <w:spacing w:after="160"/>
        <w:ind w:left="567" w:right="565"/>
        <w:jc w:val="center"/>
        <w:rPr>
          <w:rFonts w:ascii="GHEA Grapalat" w:hAnsi="GHEA Grapalat"/>
          <w:b/>
        </w:rPr>
      </w:pPr>
    </w:p>
    <w:p w14:paraId="20FECBE1" w14:textId="77777777" w:rsidR="001005B0" w:rsidRPr="00B138F3" w:rsidRDefault="001005B0" w:rsidP="00B46D58">
      <w:pPr>
        <w:widowControl w:val="0"/>
        <w:spacing w:after="160"/>
        <w:ind w:left="567" w:right="565"/>
        <w:jc w:val="center"/>
        <w:rPr>
          <w:rFonts w:ascii="GHEA Grapalat" w:hAnsi="GHEA Grapalat"/>
          <w:b/>
        </w:rPr>
      </w:pPr>
    </w:p>
    <w:p w14:paraId="69E04244" w14:textId="77777777" w:rsidR="001005B0" w:rsidRPr="00B138F3" w:rsidRDefault="001005B0" w:rsidP="00B46D58">
      <w:pPr>
        <w:widowControl w:val="0"/>
        <w:spacing w:after="160"/>
        <w:ind w:left="567" w:right="565"/>
        <w:jc w:val="center"/>
        <w:rPr>
          <w:rFonts w:ascii="GHEA Grapalat" w:hAnsi="GHEA Grapalat"/>
          <w:b/>
        </w:rPr>
      </w:pPr>
    </w:p>
    <w:p w14:paraId="5B5B0823" w14:textId="77777777" w:rsidR="001005B0" w:rsidRPr="00B138F3" w:rsidRDefault="001005B0" w:rsidP="00B46D58">
      <w:pPr>
        <w:widowControl w:val="0"/>
        <w:spacing w:after="160"/>
        <w:ind w:left="567" w:right="565"/>
        <w:jc w:val="center"/>
        <w:rPr>
          <w:rFonts w:ascii="GHEA Grapalat" w:hAnsi="GHEA Grapalat"/>
          <w:b/>
        </w:rPr>
      </w:pPr>
    </w:p>
    <w:p w14:paraId="4E5413F6" w14:textId="77777777" w:rsidR="001005B0" w:rsidRPr="00B138F3" w:rsidRDefault="001005B0" w:rsidP="00B46D58">
      <w:pPr>
        <w:widowControl w:val="0"/>
        <w:spacing w:after="160"/>
        <w:ind w:left="567" w:right="565"/>
        <w:jc w:val="center"/>
        <w:rPr>
          <w:rFonts w:ascii="GHEA Grapalat" w:hAnsi="GHEA Grapalat"/>
          <w:b/>
        </w:rPr>
      </w:pPr>
    </w:p>
    <w:p w14:paraId="0A8E97C4" w14:textId="77777777" w:rsidR="001005B0" w:rsidRPr="00B138F3" w:rsidRDefault="001005B0" w:rsidP="00B46D58">
      <w:pPr>
        <w:widowControl w:val="0"/>
        <w:spacing w:after="160"/>
        <w:ind w:left="567" w:right="565"/>
        <w:jc w:val="center"/>
        <w:rPr>
          <w:rFonts w:ascii="GHEA Grapalat" w:hAnsi="GHEA Grapalat"/>
          <w:b/>
        </w:rPr>
      </w:pPr>
    </w:p>
    <w:p w14:paraId="1B60F40D" w14:textId="77777777" w:rsidR="001005B0" w:rsidRPr="00B138F3" w:rsidRDefault="001005B0" w:rsidP="00B46D58">
      <w:pPr>
        <w:widowControl w:val="0"/>
        <w:spacing w:after="160"/>
        <w:ind w:left="567" w:right="565"/>
        <w:jc w:val="center"/>
        <w:rPr>
          <w:rFonts w:ascii="GHEA Grapalat" w:hAnsi="GHEA Grapalat"/>
          <w:b/>
        </w:rPr>
      </w:pPr>
    </w:p>
    <w:p w14:paraId="717F52E3" w14:textId="77777777" w:rsidR="001005B0" w:rsidRPr="00B138F3" w:rsidRDefault="001005B0" w:rsidP="00B46D58">
      <w:pPr>
        <w:widowControl w:val="0"/>
        <w:spacing w:after="160"/>
        <w:ind w:left="567" w:right="565"/>
        <w:jc w:val="center"/>
        <w:rPr>
          <w:rFonts w:ascii="GHEA Grapalat" w:hAnsi="GHEA Grapalat"/>
          <w:b/>
        </w:rPr>
      </w:pPr>
    </w:p>
    <w:p w14:paraId="3C9BC933" w14:textId="77777777" w:rsidR="001005B0" w:rsidRPr="00B138F3" w:rsidRDefault="001005B0" w:rsidP="00B46D58">
      <w:pPr>
        <w:widowControl w:val="0"/>
        <w:spacing w:after="160"/>
        <w:ind w:left="567" w:right="565"/>
        <w:jc w:val="center"/>
        <w:rPr>
          <w:rFonts w:ascii="GHEA Grapalat" w:hAnsi="GHEA Grapalat"/>
          <w:b/>
        </w:rPr>
      </w:pPr>
    </w:p>
    <w:p w14:paraId="3F827162" w14:textId="77777777" w:rsidR="001005B0" w:rsidRPr="00B138F3" w:rsidRDefault="001005B0" w:rsidP="00B46D58">
      <w:pPr>
        <w:widowControl w:val="0"/>
        <w:spacing w:after="160"/>
        <w:ind w:left="567" w:right="565"/>
        <w:jc w:val="center"/>
        <w:rPr>
          <w:rFonts w:ascii="GHEA Grapalat" w:hAnsi="GHEA Grapalat"/>
          <w:b/>
        </w:rPr>
      </w:pPr>
    </w:p>
    <w:p w14:paraId="0A449DDD" w14:textId="77777777" w:rsidR="001005B0" w:rsidRPr="00B138F3" w:rsidRDefault="001005B0" w:rsidP="00B46D58">
      <w:pPr>
        <w:widowControl w:val="0"/>
        <w:spacing w:after="160"/>
        <w:ind w:left="567" w:right="565"/>
        <w:jc w:val="center"/>
        <w:rPr>
          <w:rFonts w:ascii="GHEA Grapalat" w:hAnsi="GHEA Grapalat"/>
          <w:b/>
        </w:rPr>
      </w:pPr>
    </w:p>
    <w:p w14:paraId="0568D1EC" w14:textId="77777777" w:rsidR="001005B0" w:rsidRPr="00B138F3" w:rsidRDefault="001005B0" w:rsidP="00B46D58">
      <w:pPr>
        <w:widowControl w:val="0"/>
        <w:spacing w:after="160"/>
        <w:ind w:left="567" w:right="565"/>
        <w:jc w:val="center"/>
        <w:rPr>
          <w:rFonts w:ascii="GHEA Grapalat" w:hAnsi="GHEA Grapalat"/>
          <w:b/>
        </w:rPr>
      </w:pPr>
    </w:p>
    <w:p w14:paraId="214A0BC6" w14:textId="77777777" w:rsidR="001005B0" w:rsidRPr="00B138F3" w:rsidRDefault="001005B0" w:rsidP="00B46D58">
      <w:pPr>
        <w:widowControl w:val="0"/>
        <w:spacing w:after="160"/>
        <w:ind w:left="567" w:right="565"/>
        <w:jc w:val="center"/>
        <w:rPr>
          <w:rFonts w:ascii="GHEA Grapalat" w:hAnsi="GHEA Grapalat"/>
          <w:b/>
        </w:rPr>
      </w:pPr>
    </w:p>
    <w:p w14:paraId="30B277E2" w14:textId="77777777" w:rsidR="001005B0" w:rsidRPr="00B138F3" w:rsidRDefault="001005B0" w:rsidP="00B46D58">
      <w:pPr>
        <w:widowControl w:val="0"/>
        <w:spacing w:after="160"/>
        <w:ind w:left="567" w:right="565"/>
        <w:jc w:val="center"/>
        <w:rPr>
          <w:rFonts w:ascii="GHEA Grapalat" w:hAnsi="GHEA Grapalat"/>
          <w:b/>
        </w:rPr>
      </w:pPr>
    </w:p>
    <w:p w14:paraId="5A198EA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1831E93" w14:textId="237628FF"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66931">
        <w:rPr>
          <w:rFonts w:ascii="GHEA Grapalat" w:hAnsi="GHEA Grapalat"/>
          <w:i/>
        </w:rPr>
        <w:t>запросе котировок</w:t>
      </w:r>
      <w:r w:rsidRPr="00B138F3">
        <w:rPr>
          <w:rFonts w:ascii="GHEA Grapalat" w:hAnsi="GHEA Grapalat"/>
          <w:i/>
        </w:rPr>
        <w:br/>
        <w:t xml:space="preserve">под кодом </w:t>
      </w:r>
      <w:r w:rsidR="004A1F4E">
        <w:rPr>
          <w:rFonts w:ascii="GHEA Grapalat" w:hAnsi="GHEA Grapalat"/>
          <w:i/>
        </w:rPr>
        <w:t>«ԿՈ ՋՕԸ-ԳՀԱՊՁԲ-26/01»</w:t>
      </w:r>
      <w:r w:rsidRPr="00B138F3">
        <w:rPr>
          <w:rStyle w:val="af6"/>
          <w:rFonts w:ascii="GHEA Grapalat" w:hAnsi="GHEA Grapalat"/>
          <w:i/>
        </w:rPr>
        <w:footnoteReference w:customMarkFollows="1" w:id="11"/>
        <w:t>*</w:t>
      </w:r>
    </w:p>
    <w:p w14:paraId="3E38A8D2" w14:textId="77777777" w:rsidR="00AF4211" w:rsidRPr="00B138F3" w:rsidRDefault="00AF4211" w:rsidP="000A214C">
      <w:pPr>
        <w:widowControl w:val="0"/>
        <w:spacing w:after="160"/>
        <w:jc w:val="center"/>
        <w:rPr>
          <w:rFonts w:ascii="GHEA Grapalat" w:hAnsi="GHEA Grapalat"/>
          <w:b/>
        </w:rPr>
      </w:pPr>
    </w:p>
    <w:p w14:paraId="1EB15BB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517D2F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233D564" w14:textId="77777777" w:rsidTr="00DE2AE3">
        <w:tc>
          <w:tcPr>
            <w:tcW w:w="4786" w:type="dxa"/>
          </w:tcPr>
          <w:p w14:paraId="4E045D7D"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8835A81"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14:paraId="198E1E98" w14:textId="77777777" w:rsidR="000A214C" w:rsidRPr="00B138F3" w:rsidRDefault="000A214C" w:rsidP="000A214C">
      <w:pPr>
        <w:widowControl w:val="0"/>
        <w:spacing w:after="160"/>
        <w:rPr>
          <w:rFonts w:ascii="GHEA Grapalat" w:hAnsi="GHEA Grapalat" w:cs="GHEA Grapalat"/>
          <w:b/>
        </w:rPr>
      </w:pPr>
    </w:p>
    <w:p w14:paraId="7C3868B6"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B160781"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72A9D3B"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8DEB134"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24110C1"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52C6F2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74B0864D" w14:textId="25CE6734"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C5081C">
        <w:rPr>
          <w:rFonts w:ascii="GHEA Grapalat" w:hAnsi="GHEA Grapalat"/>
          <w:i/>
        </w:rPr>
        <w:t>«ԿՈ ՋՕԸ-ԳՀԱՊՁԲ-26/</w:t>
      </w:r>
      <w:proofErr w:type="gramStart"/>
      <w:r w:rsidR="00C5081C">
        <w:rPr>
          <w:rFonts w:ascii="GHEA Grapalat" w:hAnsi="GHEA Grapalat"/>
          <w:i/>
        </w:rPr>
        <w:t>01»</w:t>
      </w:r>
      <w:r w:rsidRPr="00B138F3">
        <w:rPr>
          <w:rFonts w:ascii="GHEA Grapalat" w:hAnsi="GHEA Grapalat"/>
          <w:spacing w:val="-6"/>
        </w:rPr>
        <w:t>*</w:t>
      </w:r>
      <w:proofErr w:type="gramEnd"/>
      <w:r w:rsidRPr="00B138F3">
        <w:rPr>
          <w:rFonts w:ascii="GHEA Grapalat" w:hAnsi="GHEA Grapalat"/>
          <w:spacing w:val="-6"/>
        </w:rPr>
        <w:t xml:space="preserve">(далее — Заказчик) </w:t>
      </w:r>
    </w:p>
    <w:p w14:paraId="331D2A17"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0E48069" w14:textId="45904AE8"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066931">
        <w:rPr>
          <w:rFonts w:ascii="GHEA Grapalat" w:hAnsi="GHEA Grapalat"/>
          <w:i/>
        </w:rPr>
        <w:t>«ԿՈ ՋՕԸ-ԳՀԱՊՁԲ-26/</w:t>
      </w:r>
      <w:proofErr w:type="gramStart"/>
      <w:r w:rsidR="00066931">
        <w:rPr>
          <w:rFonts w:ascii="GHEA Grapalat" w:hAnsi="GHEA Grapalat"/>
          <w:i/>
        </w:rPr>
        <w:t>01»</w:t>
      </w:r>
      <w:r w:rsidRPr="00B138F3">
        <w:rPr>
          <w:rFonts w:ascii="GHEA Grapalat" w:hAnsi="GHEA Grapalat"/>
        </w:rPr>
        <w:t>*</w:t>
      </w:r>
      <w:proofErr w:type="gramEnd"/>
      <w:r w:rsidRPr="00B138F3">
        <w:rPr>
          <w:rFonts w:ascii="GHEA Grapalat" w:hAnsi="GHEA Grapalat"/>
        </w:rPr>
        <w:t>.</w:t>
      </w:r>
    </w:p>
    <w:p w14:paraId="591EFDA1"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4F50041" w14:textId="77777777" w:rsidR="000A214C" w:rsidRPr="00B138F3" w:rsidRDefault="000A214C" w:rsidP="000A214C">
      <w:pPr>
        <w:rPr>
          <w:rFonts w:ascii="GHEA Grapalat" w:hAnsi="GHEA Grapalat"/>
        </w:rPr>
      </w:pPr>
      <w:r w:rsidRPr="00B138F3">
        <w:rPr>
          <w:rFonts w:ascii="GHEA Grapalat" w:hAnsi="GHEA Grapalat"/>
        </w:rPr>
        <w:br w:type="page"/>
      </w:r>
    </w:p>
    <w:p w14:paraId="161778B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D7F83D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FF183C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F595DB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26DB31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57D33C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F3753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81737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936DB6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88C6D2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3E43CCA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4A0FF78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19767A8"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087076AB"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5D85416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2B10F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B36B9EE"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D87D65E"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37DE8A"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D6140D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701DA8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D29B6F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45D5C4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0CAADA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196DD5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3B6AB3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1D3884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B1F7B6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CD40F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1A42C9F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F4B7223"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C6654EC"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923FCF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D4C20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2ABAEE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ABECE4"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2B520A2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61F072" w14:textId="3BB5D19A"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w:t>
            </w:r>
            <w:r w:rsidR="00066931">
              <w:rPr>
                <w:rFonts w:ascii="GHEA Grapalat" w:hAnsi="GHEA Grapalat"/>
                <w:lang w:val="hy-AM"/>
              </w:rPr>
              <w:t>26</w:t>
            </w:r>
            <w:r w:rsidRPr="00B138F3">
              <w:rPr>
                <w:rFonts w:ascii="GHEA Grapalat" w:hAnsi="GHEA Grapalat"/>
              </w:rPr>
              <w:t>г.</w:t>
            </w:r>
          </w:p>
        </w:tc>
      </w:tr>
      <w:tr w:rsidR="00B138F3" w:rsidRPr="00B138F3" w14:paraId="17506EB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B36C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C65BBB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546B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14263A0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EEC9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D53215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D506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04C3C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1F15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66931" w:rsidRPr="00B138F3" w14:paraId="0D3EF6F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D70747" w14:textId="4B2E32BF" w:rsidR="00066931" w:rsidRPr="00B138F3" w:rsidRDefault="00066931" w:rsidP="0006693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8F6EF3">
              <w:rPr>
                <w:rFonts w:ascii="GHEA Grapalat" w:hAnsi="GHEA Grapalat"/>
              </w:rPr>
              <w:t xml:space="preserve"> </w:t>
            </w:r>
            <w:r>
              <w:rPr>
                <w:rFonts w:ascii="GHEA Grapalat" w:hAnsi="GHEA Grapalat"/>
                <w:i/>
              </w:rPr>
              <w:t>«</w:t>
            </w:r>
            <w:proofErr w:type="spellStart"/>
            <w:proofErr w:type="gramStart"/>
            <w:r w:rsidRPr="00974474">
              <w:rPr>
                <w:rFonts w:ascii="GHEA Grapalat" w:hAnsi="GHEA Grapalat"/>
              </w:rPr>
              <w:t>Котайк</w:t>
            </w:r>
            <w:proofErr w:type="spellEnd"/>
            <w:r>
              <w:rPr>
                <w:rFonts w:ascii="GHEA Grapalat" w:hAnsi="GHEA Grapalat"/>
                <w:i/>
              </w:rPr>
              <w:t>»</w:t>
            </w:r>
            <w:r w:rsidRPr="00974474">
              <w:rPr>
                <w:rFonts w:ascii="GHEA Grapalat" w:hAnsi="GHEA Grapalat"/>
              </w:rPr>
              <w:t xml:space="preserve">  </w:t>
            </w:r>
            <w:r w:rsidRPr="000B21CA">
              <w:rPr>
                <w:rFonts w:ascii="GHEA Grapalat" w:hAnsi="GHEA Grapalat"/>
                <w:i/>
              </w:rPr>
              <w:t xml:space="preserve"> </w:t>
            </w:r>
            <w:proofErr w:type="spellStart"/>
            <w:proofErr w:type="gramEnd"/>
            <w:r w:rsidRPr="000B21CA">
              <w:rPr>
                <w:rFonts w:ascii="GHEA Grapalat" w:hAnsi="GHEA Grapalat"/>
                <w:i/>
              </w:rPr>
              <w:t>Обшество</w:t>
            </w:r>
            <w:proofErr w:type="spellEnd"/>
            <w:r w:rsidRPr="00974474">
              <w:rPr>
                <w:rFonts w:ascii="GHEA Grapalat" w:hAnsi="GHEA Grapalat"/>
              </w:rPr>
              <w:t xml:space="preserve"> Водопользователей</w:t>
            </w:r>
          </w:p>
        </w:tc>
      </w:tr>
      <w:tr w:rsidR="00066931" w:rsidRPr="00B138F3" w14:paraId="37A64FE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949F0B" w14:textId="143CD7DD" w:rsidR="00066931" w:rsidRPr="00B138F3" w:rsidRDefault="00066931" w:rsidP="0006693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66931" w:rsidRPr="00B138F3" w14:paraId="463CFDDF"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5306EA" w14:textId="7E6ED0DB" w:rsidR="00066931" w:rsidRPr="00B138F3" w:rsidRDefault="00066931" w:rsidP="0006693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03526407</w:t>
            </w:r>
          </w:p>
        </w:tc>
      </w:tr>
      <w:tr w:rsidR="00066931" w:rsidRPr="00B138F3" w14:paraId="4B07729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43D11" w14:textId="0A04E302" w:rsidR="00066931" w:rsidRPr="00B138F3" w:rsidRDefault="00066931" w:rsidP="0006693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Pr="00AE36E4">
              <w:rPr>
                <w:rFonts w:ascii="GHEA Grapalat" w:hAnsi="GHEA Grapalat"/>
              </w:rPr>
              <w:t xml:space="preserve"> </w:t>
            </w:r>
            <w:r>
              <w:rPr>
                <w:rFonts w:ascii="GHEA Grapalat" w:hAnsi="GHEA Grapalat"/>
                <w:lang w:val="hy-AM"/>
              </w:rPr>
              <w:t xml:space="preserve"> </w:t>
            </w:r>
            <w:r>
              <w:rPr>
                <w:rFonts w:ascii="Arial" w:hAnsi="Arial" w:cs="Arial"/>
                <w:lang w:val="hy-AM"/>
              </w:rPr>
              <w:t>«</w:t>
            </w:r>
            <w:proofErr w:type="gramEnd"/>
            <w:r w:rsidRPr="00F30FFB">
              <w:rPr>
                <w:rFonts w:ascii="GHEA Grapalat" w:hAnsi="GHEA Grapalat"/>
              </w:rPr>
              <w:t>АКБА</w:t>
            </w:r>
            <w:r>
              <w:rPr>
                <w:rFonts w:ascii="GHEA Grapalat" w:hAnsi="GHEA Grapalat"/>
                <w:lang w:val="hy-AM"/>
              </w:rPr>
              <w:t xml:space="preserve"> </w:t>
            </w:r>
            <w:r w:rsidRPr="00F30FFB">
              <w:rPr>
                <w:rFonts w:ascii="GHEA Grapalat" w:hAnsi="GHEA Grapalat"/>
              </w:rPr>
              <w:t>БАНК</w:t>
            </w:r>
            <w:r>
              <w:rPr>
                <w:rFonts w:ascii="Arial" w:hAnsi="Arial" w:cs="Arial"/>
              </w:rPr>
              <w:t>»</w:t>
            </w:r>
            <w:r w:rsidRPr="00F30FFB">
              <w:rPr>
                <w:rFonts w:ascii="GHEA Grapalat" w:hAnsi="GHEA Grapalat"/>
              </w:rPr>
              <w:t xml:space="preserve"> </w:t>
            </w:r>
            <w:r w:rsidRPr="00AE36E4">
              <w:rPr>
                <w:rFonts w:ascii="GHEA Grapalat" w:hAnsi="GHEA Grapalat"/>
              </w:rPr>
              <w:t>ООО</w:t>
            </w:r>
          </w:p>
        </w:tc>
      </w:tr>
      <w:tr w:rsidR="00066931" w:rsidRPr="00B138F3" w14:paraId="5917067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C4EF23" w14:textId="32EA5B2F" w:rsidR="00066931" w:rsidRPr="00B138F3" w:rsidRDefault="00066931" w:rsidP="0006693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220183350168000</w:t>
            </w:r>
          </w:p>
        </w:tc>
      </w:tr>
      <w:tr w:rsidR="00B138F3" w:rsidRPr="00B138F3" w14:paraId="5E7193D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5F69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FB7658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4211F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21F66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BDD19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13EBDE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AA31A0" w14:textId="67F87A32" w:rsidR="00BE2572" w:rsidRPr="00C5081C" w:rsidRDefault="00BE2572" w:rsidP="00DE2AE3">
            <w:pPr>
              <w:widowControl w:val="0"/>
              <w:tabs>
                <w:tab w:val="left" w:pos="855"/>
              </w:tabs>
              <w:spacing w:after="160"/>
              <w:ind w:left="360"/>
              <w:rPr>
                <w:rFonts w:ascii="GHEA Grapalat" w:hAnsi="GHEA Grapalat"/>
                <w:lang w:val="hy-AM"/>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r w:rsidR="00C5081C">
              <w:rPr>
                <w:rFonts w:ascii="GHEA Grapalat" w:hAnsi="GHEA Grapalat"/>
                <w:lang w:val="hy-AM"/>
              </w:rPr>
              <w:t xml:space="preserve"> </w:t>
            </w:r>
            <w:r w:rsidR="00C5081C">
              <w:rPr>
                <w:rFonts w:ascii="GHEA Grapalat" w:hAnsi="GHEA Grapalat"/>
                <w:i/>
              </w:rPr>
              <w:t>«ԿՈ ՋՕԸ-ԳՀԱՊՁԲ-26/01»</w:t>
            </w:r>
          </w:p>
        </w:tc>
      </w:tr>
      <w:tr w:rsidR="00B138F3" w:rsidRPr="00B138F3" w14:paraId="4E4ED379"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F0783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B6A25F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3B09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FBC6EE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4016EE"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203639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AF71724"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43F92A7" w14:textId="77777777" w:rsidR="00BE2572" w:rsidRPr="00B138F3" w:rsidRDefault="00BE2572" w:rsidP="00DE2AE3">
            <w:pPr>
              <w:widowControl w:val="0"/>
              <w:spacing w:after="160"/>
              <w:rPr>
                <w:rFonts w:ascii="GHEA Grapalat" w:hAnsi="GHEA Grapalat" w:cs="Sylfaen"/>
              </w:rPr>
            </w:pPr>
          </w:p>
          <w:p w14:paraId="15E9CA97"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450DC5FE" w14:textId="77777777" w:rsidR="00BE2572" w:rsidRPr="00B138F3" w:rsidRDefault="00BE2572" w:rsidP="00DE2AE3">
            <w:pPr>
              <w:widowControl w:val="0"/>
              <w:spacing w:after="160"/>
              <w:rPr>
                <w:rFonts w:ascii="GHEA Grapalat" w:hAnsi="GHEA Grapalat" w:cs="Sylfaen"/>
              </w:rPr>
            </w:pPr>
          </w:p>
          <w:p w14:paraId="3C71718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671CE9C2" w14:textId="77777777" w:rsidR="00BE2572" w:rsidRPr="00B138F3" w:rsidRDefault="00BE2572" w:rsidP="00DE2AE3">
            <w:pPr>
              <w:widowControl w:val="0"/>
              <w:spacing w:after="160"/>
              <w:rPr>
                <w:rFonts w:ascii="GHEA Grapalat" w:hAnsi="GHEA Grapalat" w:cs="Sylfaen"/>
              </w:rPr>
            </w:pPr>
          </w:p>
          <w:p w14:paraId="5B40ADA3"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5B523136"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B36CD24"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068C6D5" w14:textId="77777777" w:rsidR="00BE2572" w:rsidRPr="00B138F3" w:rsidRDefault="00BE2572" w:rsidP="00DE2AE3">
            <w:pPr>
              <w:widowControl w:val="0"/>
              <w:spacing w:after="160"/>
              <w:rPr>
                <w:rFonts w:ascii="GHEA Grapalat" w:hAnsi="GHEA Grapalat" w:cs="Sylfaen"/>
              </w:rPr>
            </w:pPr>
          </w:p>
          <w:p w14:paraId="4EA08A7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FEC835E" w14:textId="77777777" w:rsidR="00BE2572" w:rsidRPr="00B138F3" w:rsidRDefault="00BE2572" w:rsidP="00DE2AE3">
            <w:pPr>
              <w:widowControl w:val="0"/>
              <w:spacing w:after="160"/>
              <w:jc w:val="right"/>
              <w:rPr>
                <w:rFonts w:ascii="GHEA Grapalat" w:hAnsi="GHEA Grapalat" w:cs="Tahoma"/>
              </w:rPr>
            </w:pPr>
          </w:p>
          <w:p w14:paraId="2F78A5B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279F4A2" w14:textId="77777777" w:rsidR="00BE2572" w:rsidRPr="00B138F3" w:rsidRDefault="00BE2572" w:rsidP="00DE2AE3">
            <w:pPr>
              <w:widowControl w:val="0"/>
              <w:spacing w:after="160"/>
              <w:rPr>
                <w:rFonts w:ascii="GHEA Grapalat" w:hAnsi="GHEA Grapalat" w:cs="Sylfaen"/>
              </w:rPr>
            </w:pPr>
          </w:p>
          <w:p w14:paraId="5BAAC98F"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14:paraId="33BD3D6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70F8BB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A70B83D" w14:textId="77777777" w:rsidR="00BE2572" w:rsidRPr="00B138F3" w:rsidRDefault="00BE2572" w:rsidP="00DE2AE3">
            <w:pPr>
              <w:widowControl w:val="0"/>
              <w:spacing w:after="160"/>
              <w:rPr>
                <w:rFonts w:ascii="GHEA Grapalat" w:hAnsi="GHEA Grapalat"/>
              </w:rPr>
            </w:pPr>
          </w:p>
          <w:p w14:paraId="6158C92F"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262B05CA"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B89D792" w14:textId="77777777" w:rsidR="00BE2572" w:rsidRPr="00B138F3" w:rsidRDefault="00BE2572" w:rsidP="00DE2AE3">
            <w:pPr>
              <w:widowControl w:val="0"/>
              <w:spacing w:after="160"/>
              <w:rPr>
                <w:rFonts w:ascii="GHEA Grapalat" w:hAnsi="GHEA Grapalat" w:cs="Tahoma"/>
              </w:rPr>
            </w:pPr>
          </w:p>
          <w:p w14:paraId="521FD6ED"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A85289A"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1736201" w14:textId="77777777" w:rsidR="00BE2572" w:rsidRPr="00B138F3" w:rsidRDefault="00BE2572" w:rsidP="00DE2AE3">
            <w:pPr>
              <w:widowControl w:val="0"/>
              <w:spacing w:after="160"/>
              <w:rPr>
                <w:rFonts w:ascii="GHEA Grapalat" w:hAnsi="GHEA Grapalat" w:cs="Tahoma"/>
              </w:rPr>
            </w:pPr>
          </w:p>
          <w:p w14:paraId="528393D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1CCB398F"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B6BDAFF" w14:textId="77777777" w:rsidR="00BE2572" w:rsidRPr="00B138F3" w:rsidRDefault="00BE2572" w:rsidP="00DE2AE3">
            <w:pPr>
              <w:widowControl w:val="0"/>
              <w:spacing w:after="160"/>
              <w:rPr>
                <w:rFonts w:ascii="GHEA Grapalat" w:hAnsi="GHEA Grapalat" w:cs="Arial"/>
              </w:rPr>
            </w:pPr>
          </w:p>
        </w:tc>
      </w:tr>
      <w:tr w:rsidR="00B138F3" w:rsidRPr="00B138F3" w14:paraId="5D71300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DE89CC8"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FD3B019" w14:textId="77777777" w:rsidR="00BE2572" w:rsidRPr="00B138F3" w:rsidRDefault="00BE2572" w:rsidP="00DE2AE3">
            <w:pPr>
              <w:widowControl w:val="0"/>
              <w:spacing w:after="160"/>
              <w:rPr>
                <w:rFonts w:ascii="GHEA Grapalat" w:hAnsi="GHEA Grapalat" w:cs="Sylfaen"/>
              </w:rPr>
            </w:pPr>
          </w:p>
          <w:p w14:paraId="57178A45"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D205514"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C6CBC35" w14:textId="77777777" w:rsidR="00BE2572" w:rsidRPr="00B138F3" w:rsidRDefault="00BE2572" w:rsidP="00DE2AE3">
            <w:pPr>
              <w:widowControl w:val="0"/>
              <w:spacing w:after="160"/>
              <w:rPr>
                <w:rFonts w:ascii="GHEA Grapalat" w:hAnsi="GHEA Grapalat"/>
              </w:rPr>
            </w:pPr>
          </w:p>
          <w:p w14:paraId="127CEBDD"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A4BBBCE" w14:textId="77777777" w:rsidR="00BE2572" w:rsidRPr="00B138F3" w:rsidRDefault="00BE2572" w:rsidP="00BE2572">
      <w:pPr>
        <w:widowControl w:val="0"/>
        <w:spacing w:after="160"/>
        <w:jc w:val="center"/>
        <w:rPr>
          <w:rFonts w:ascii="GHEA Grapalat" w:hAnsi="GHEA Grapalat" w:cs="Sylfaen"/>
        </w:rPr>
      </w:pPr>
    </w:p>
    <w:p w14:paraId="2670AA13"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B396561"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3F32934"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B6BAA3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80B0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DFEB9B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028992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088FD1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261EF2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21FE9C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D577B5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024682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FBC003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A62628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89D425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6CF4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ADA0B9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9FBFE1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34FAED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2F2686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51308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07EB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ED09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467D7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D5D8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DAE8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0658E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49F4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E26E71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57BF5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8DFB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0448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6A8D5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1334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2BF5A10"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1EF05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4C3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F7FF71"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50F4A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B987C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727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B7488D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0B232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49A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76BC4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C4E1C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721AE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F180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2D03D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9DB20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7C30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5555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3A5A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2651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32381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43CD5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C990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C146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0B2A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38C8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9CA2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9188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D1536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E5B1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CF66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695AD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50339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EC6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2831B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ACB9C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4233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AC70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07434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0B9F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C8A8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7E394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0B379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429E1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B723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AE67B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5B55B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236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3E87D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93317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2325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57DA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7724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0E8A6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945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AB18C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86A48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AAE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7388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445B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320F9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B1D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EF9EA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4AC7C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391C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210A1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C05B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DE6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74613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672FD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6500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C772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B7B2E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57BC8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2BC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9B630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78FC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386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BD08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0E8E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DEE3C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A82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1C88F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630D1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5F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BE97E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D5A3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7DCFC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9943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DAC7F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D9372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CA676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1E3B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8AE62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CDEA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DA51E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8FBB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2308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E0CB5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2F13F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0306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025F5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B4DA0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095A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DE34F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46432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1209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248F1"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850E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F9C8D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67056"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A705C4D"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391AD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6B10BD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CDAAC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45D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757D2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F2FA8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318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8E24D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CB814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CF5CD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A76C2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0B34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4EDC9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1458C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843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81B4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40204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C7834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44855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515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8E84F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34F66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AA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FC39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53C53A6"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61BF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EFF54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467C0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3EE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A06EF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A1A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A7E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94FF8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C04EF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E6EC2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7AA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D3D81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B9A32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F0E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C2E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8137B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E81A3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D5A0E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1795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5C50C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7195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311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6C33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08741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21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EAA8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F4E2C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15F4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4FC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91BD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517D3B8"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372FE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C4FB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7F141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D6045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4BD4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2DA3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2D86A4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29A15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8A84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60671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0450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BBEB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394B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71EC5E2"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5A8D3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C0F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73767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9D5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5E28A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EF71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D6CDFB"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4CD7BC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418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BBBE8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2DACF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565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E84D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FB1EC1" w14:textId="77777777" w:rsidR="00BE2572" w:rsidRPr="00B138F3" w:rsidRDefault="00BE2572" w:rsidP="00DE2AE3">
            <w:pPr>
              <w:widowControl w:val="0"/>
              <w:spacing w:after="120"/>
              <w:jc w:val="center"/>
              <w:rPr>
                <w:rFonts w:ascii="GHEA Grapalat" w:hAnsi="GHEA Grapalat"/>
                <w:sz w:val="18"/>
                <w:szCs w:val="18"/>
              </w:rPr>
            </w:pPr>
          </w:p>
        </w:tc>
      </w:tr>
    </w:tbl>
    <w:p w14:paraId="0B734438" w14:textId="77777777" w:rsidR="00BE2572" w:rsidRPr="00B138F3" w:rsidRDefault="00BE2572" w:rsidP="00BE2572">
      <w:pPr>
        <w:widowControl w:val="0"/>
        <w:spacing w:after="160"/>
        <w:ind w:left="567" w:right="565"/>
        <w:jc w:val="center"/>
        <w:rPr>
          <w:rFonts w:ascii="GHEA Grapalat" w:hAnsi="GHEA Grapalat"/>
          <w:b/>
        </w:rPr>
      </w:pPr>
    </w:p>
    <w:p w14:paraId="600CC4D9" w14:textId="77777777" w:rsidR="00BE2572" w:rsidRPr="00B138F3" w:rsidRDefault="00BE2572" w:rsidP="00BE2572">
      <w:pPr>
        <w:widowControl w:val="0"/>
        <w:spacing w:after="160"/>
        <w:ind w:left="567" w:right="565"/>
        <w:jc w:val="center"/>
        <w:rPr>
          <w:rFonts w:ascii="GHEA Grapalat" w:hAnsi="GHEA Grapalat"/>
          <w:b/>
        </w:rPr>
      </w:pPr>
    </w:p>
    <w:p w14:paraId="64E8B4FC" w14:textId="77777777" w:rsidR="00BE2572" w:rsidRPr="00B138F3" w:rsidRDefault="00BE2572" w:rsidP="00BE2572">
      <w:pPr>
        <w:widowControl w:val="0"/>
        <w:spacing w:after="160"/>
        <w:ind w:left="567" w:right="565"/>
        <w:jc w:val="center"/>
        <w:rPr>
          <w:rFonts w:ascii="GHEA Grapalat" w:hAnsi="GHEA Grapalat"/>
          <w:b/>
        </w:rPr>
      </w:pPr>
    </w:p>
    <w:p w14:paraId="4E7426ED" w14:textId="77777777" w:rsidR="00BE2572" w:rsidRPr="00B138F3" w:rsidRDefault="00BE2572" w:rsidP="00BE2572">
      <w:pPr>
        <w:widowControl w:val="0"/>
        <w:spacing w:after="160"/>
        <w:ind w:left="567" w:right="565"/>
        <w:jc w:val="center"/>
        <w:rPr>
          <w:rFonts w:ascii="GHEA Grapalat" w:hAnsi="GHEA Grapalat"/>
          <w:b/>
        </w:rPr>
      </w:pPr>
    </w:p>
    <w:p w14:paraId="590623D8" w14:textId="77777777" w:rsidR="00BE2572" w:rsidRPr="00B138F3" w:rsidRDefault="00BE2572" w:rsidP="00BE2572">
      <w:pPr>
        <w:widowControl w:val="0"/>
        <w:spacing w:after="160"/>
        <w:ind w:left="567" w:right="565"/>
        <w:jc w:val="center"/>
        <w:rPr>
          <w:rFonts w:ascii="GHEA Grapalat" w:hAnsi="GHEA Grapalat"/>
          <w:b/>
        </w:rPr>
      </w:pPr>
    </w:p>
    <w:p w14:paraId="5B99F5D3" w14:textId="77777777" w:rsidR="00BE2572" w:rsidRPr="00B138F3" w:rsidRDefault="00BE2572" w:rsidP="00BE2572">
      <w:pPr>
        <w:widowControl w:val="0"/>
        <w:spacing w:after="160"/>
        <w:ind w:left="567" w:right="565"/>
        <w:jc w:val="center"/>
        <w:rPr>
          <w:rFonts w:ascii="GHEA Grapalat" w:hAnsi="GHEA Grapalat"/>
          <w:b/>
        </w:rPr>
      </w:pPr>
    </w:p>
    <w:p w14:paraId="3C78901F" w14:textId="77777777" w:rsidR="00BE2572" w:rsidRPr="00B138F3" w:rsidRDefault="00BE2572" w:rsidP="00BE2572">
      <w:pPr>
        <w:widowControl w:val="0"/>
        <w:spacing w:after="160"/>
        <w:ind w:left="567" w:right="565"/>
        <w:jc w:val="center"/>
        <w:rPr>
          <w:rFonts w:ascii="GHEA Grapalat" w:hAnsi="GHEA Grapalat"/>
          <w:b/>
        </w:rPr>
      </w:pPr>
    </w:p>
    <w:p w14:paraId="783DC163" w14:textId="77777777" w:rsidR="00BE2572" w:rsidRPr="00B138F3" w:rsidRDefault="00BE2572" w:rsidP="00BE2572">
      <w:pPr>
        <w:widowControl w:val="0"/>
        <w:spacing w:after="160"/>
        <w:ind w:left="567" w:right="565"/>
        <w:jc w:val="center"/>
        <w:rPr>
          <w:rFonts w:ascii="GHEA Grapalat" w:hAnsi="GHEA Grapalat"/>
          <w:b/>
        </w:rPr>
      </w:pPr>
    </w:p>
    <w:p w14:paraId="7430E1C8" w14:textId="77777777" w:rsidR="00BE2572" w:rsidRPr="00B138F3" w:rsidRDefault="00BE2572" w:rsidP="00BE2572">
      <w:pPr>
        <w:widowControl w:val="0"/>
        <w:spacing w:after="160"/>
        <w:ind w:left="567" w:right="565"/>
        <w:jc w:val="center"/>
        <w:rPr>
          <w:rFonts w:ascii="GHEA Grapalat" w:hAnsi="GHEA Grapalat"/>
          <w:b/>
        </w:rPr>
      </w:pPr>
    </w:p>
    <w:p w14:paraId="1252A860" w14:textId="77777777" w:rsidR="00BE2572" w:rsidRPr="00B138F3" w:rsidRDefault="00BE2572" w:rsidP="00BE2572">
      <w:pPr>
        <w:widowControl w:val="0"/>
        <w:spacing w:after="160"/>
        <w:ind w:left="567" w:right="565"/>
        <w:jc w:val="center"/>
        <w:rPr>
          <w:rFonts w:ascii="GHEA Grapalat" w:hAnsi="GHEA Grapalat"/>
          <w:b/>
        </w:rPr>
      </w:pPr>
    </w:p>
    <w:p w14:paraId="081221F3"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206E64A0"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6172378" w14:textId="2F07F7FC"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4A1F4E">
        <w:rPr>
          <w:rFonts w:ascii="GHEA Grapalat" w:hAnsi="GHEA Grapalat"/>
          <w:b/>
          <w:sz w:val="24"/>
          <w:szCs w:val="24"/>
        </w:rPr>
        <w:t>«ԿՈ ՋՕԸ-ԳՀԱՊՁԲ-26/01»</w:t>
      </w:r>
      <w:r w:rsidR="005250C2" w:rsidRPr="00B138F3">
        <w:rPr>
          <w:rStyle w:val="af6"/>
          <w:rFonts w:ascii="GHEA Grapalat" w:hAnsi="GHEA Grapalat"/>
          <w:b/>
          <w:sz w:val="24"/>
          <w:szCs w:val="24"/>
        </w:rPr>
        <w:footnoteReference w:customMarkFollows="1" w:id="13"/>
        <w:t>*</w:t>
      </w:r>
    </w:p>
    <w:p w14:paraId="00B8882B" w14:textId="77777777" w:rsidR="008D352C" w:rsidRPr="00B138F3" w:rsidRDefault="008D352C" w:rsidP="00B46D58">
      <w:pPr>
        <w:widowControl w:val="0"/>
        <w:spacing w:after="160"/>
        <w:ind w:left="-142" w:firstLine="142"/>
        <w:jc w:val="center"/>
        <w:rPr>
          <w:rFonts w:ascii="GHEA Grapalat" w:hAnsi="GHEA Grapalat"/>
          <w:i/>
        </w:rPr>
      </w:pPr>
    </w:p>
    <w:p w14:paraId="424C775E"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0A8C2F43"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3EFDE1AD"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2CC77680"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A8D2A6E" w14:textId="77777777" w:rsidTr="00F15CED">
        <w:tc>
          <w:tcPr>
            <w:tcW w:w="4643" w:type="dxa"/>
          </w:tcPr>
          <w:p w14:paraId="7B19DF5E"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2A9B154E"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34A17050"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305E894D"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5C61974" w14:textId="77777777" w:rsidR="00071D1C" w:rsidRPr="00B138F3" w:rsidRDefault="00071D1C" w:rsidP="00B46D58">
      <w:pPr>
        <w:widowControl w:val="0"/>
        <w:spacing w:after="160"/>
        <w:ind w:firstLine="709"/>
        <w:jc w:val="both"/>
        <w:rPr>
          <w:rFonts w:ascii="GHEA Grapalat" w:hAnsi="GHEA Grapalat"/>
          <w:b/>
        </w:rPr>
      </w:pPr>
    </w:p>
    <w:p w14:paraId="0BCB3FC0"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0F595C9B"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2424E18" w14:textId="77777777" w:rsidR="00071D1C" w:rsidRPr="00B138F3" w:rsidRDefault="00071D1C" w:rsidP="00B46D58">
      <w:pPr>
        <w:widowControl w:val="0"/>
        <w:spacing w:after="160"/>
        <w:ind w:firstLine="709"/>
        <w:jc w:val="both"/>
        <w:rPr>
          <w:rFonts w:ascii="GHEA Grapalat" w:hAnsi="GHEA Grapalat" w:cs="Times Armenian"/>
        </w:rPr>
      </w:pPr>
    </w:p>
    <w:p w14:paraId="74BAD9D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F44E9E6"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51CDE4B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62CBF0E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44E4F4F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1E9703B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2768F1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395B8E9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087A03A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4BEB24D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6F119A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3A721BC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46A12BD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301AA81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09AEAEC2"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D72F16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DA343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4B6330D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7569AC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07C8DE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155B8C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741A0D4B"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267CE6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209A877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34B7BA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1D3A1F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EF86016"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98AF50C"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12E7AB0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C98BA9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A3B935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A9051F1"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5DA43C2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00A4877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42ED141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C2914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F0AC6A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0B73C90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73F44C7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7E2738A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1B5C94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75F72B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263DE99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03697ED"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96F2BA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8EB57B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7923AA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FE164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5"/>
        <w:t>18</w:t>
      </w:r>
      <w:r w:rsidR="00C45B20" w:rsidRPr="00B138F3">
        <w:rPr>
          <w:rFonts w:ascii="GHEA Grapalat" w:hAnsi="GHEA Grapalat"/>
        </w:rPr>
        <w:t>.</w:t>
      </w:r>
    </w:p>
    <w:p w14:paraId="44D57266"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4B92889F"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4F90263C"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6817A9E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6EDE088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56F9849F"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6"/>
        <w:t>19</w:t>
      </w:r>
      <w:r w:rsidRPr="00B138F3">
        <w:rPr>
          <w:rFonts w:ascii="GHEA Grapalat" w:hAnsi="GHEA Grapalat"/>
        </w:rPr>
        <w:t>.</w:t>
      </w:r>
    </w:p>
    <w:p w14:paraId="3D61AB7E"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66FCD18B"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0BFFBA5C"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C9D0E5F"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03D4021"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28D2284D"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2160E48C"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D2C88C8"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08823CB" w14:textId="77777777" w:rsidR="00BE5F44" w:rsidRDefault="00BE5F44" w:rsidP="00B46D58">
      <w:pPr>
        <w:widowControl w:val="0"/>
        <w:tabs>
          <w:tab w:val="left" w:pos="1134"/>
        </w:tabs>
        <w:spacing w:after="160"/>
        <w:ind w:firstLine="567"/>
        <w:jc w:val="both"/>
        <w:rPr>
          <w:rFonts w:ascii="GHEA Grapalat" w:hAnsi="GHEA Grapalat"/>
        </w:rPr>
      </w:pPr>
    </w:p>
    <w:p w14:paraId="11D1F2FF"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3E63E8B8"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19E3AAA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E164093"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6B82FED"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3137FD9"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E1C7F2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645B98D"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BEC48A4" w14:textId="77777777" w:rsidR="00D52566" w:rsidRPr="00B138F3" w:rsidRDefault="00D52566" w:rsidP="00B46D58">
      <w:pPr>
        <w:rPr>
          <w:rFonts w:ascii="GHEA Grapalat" w:hAnsi="GHEA Grapalat"/>
          <w:lang w:val="hy-AM"/>
        </w:rPr>
      </w:pPr>
    </w:p>
    <w:p w14:paraId="52AB7D11"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7E9C594"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E4D6E6B" w14:textId="77777777" w:rsidR="0094684E" w:rsidRPr="00B138F3" w:rsidRDefault="0094684E" w:rsidP="00B46D58">
      <w:pPr>
        <w:widowControl w:val="0"/>
        <w:spacing w:after="160"/>
        <w:jc w:val="center"/>
        <w:rPr>
          <w:rFonts w:ascii="GHEA Grapalat" w:hAnsi="GHEA Grapalat"/>
          <w:lang w:val="hy-AM"/>
        </w:rPr>
      </w:pPr>
    </w:p>
    <w:p w14:paraId="7B91ECC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2835ED35"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7D9CC6B"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8"/>
        <w:t>21</w:t>
      </w:r>
      <w:r w:rsidRPr="00B138F3">
        <w:rPr>
          <w:rFonts w:ascii="GHEA Grapalat" w:hAnsi="GHEA Grapalat"/>
        </w:rPr>
        <w:t>.</w:t>
      </w:r>
    </w:p>
    <w:p w14:paraId="3983E742"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144BA64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5366FFF"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047355B1"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57AB28C9"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C489DC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8D9D7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833CF6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46A88E2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19"/>
        <w:t>22</w:t>
      </w:r>
    </w:p>
    <w:p w14:paraId="4B62C2B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w:t>
      </w:r>
      <w:r w:rsidRPr="00B138F3">
        <w:rPr>
          <w:rFonts w:ascii="GHEA Grapalat" w:hAnsi="GHEA Grapalat"/>
        </w:rPr>
        <w:lastRenderedPageBreak/>
        <w:t>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0"/>
        <w:t>23</w:t>
      </w:r>
      <w:r w:rsidRPr="00B138F3">
        <w:rPr>
          <w:rFonts w:ascii="GHEA Grapalat" w:hAnsi="GHEA Grapalat"/>
        </w:rPr>
        <w:t>.</w:t>
      </w:r>
    </w:p>
    <w:p w14:paraId="26D5B29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30195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3495FC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0EBECE5" w14:textId="77777777" w:rsidR="00071D1C" w:rsidRDefault="00071D1C" w:rsidP="00B46D58">
      <w:pPr>
        <w:widowControl w:val="0"/>
        <w:tabs>
          <w:tab w:val="left" w:pos="1276"/>
        </w:tabs>
        <w:spacing w:after="160"/>
        <w:ind w:firstLine="567"/>
        <w:jc w:val="both"/>
        <w:rPr>
          <w:ins w:id="12"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w:t>
      </w:r>
      <w:r w:rsidR="00DD41E4" w:rsidRPr="00B138F3">
        <w:rPr>
          <w:rFonts w:ascii="GHEA Grapalat" w:hAnsi="GHEA Grapalat"/>
          <w:spacing w:val="-6"/>
        </w:rPr>
        <w:lastRenderedPageBreak/>
        <w:t xml:space="preserve">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5EBEF5A" w14:textId="77777777"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14:paraId="474A0139"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D1DC4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9F5C54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649D8643" w14:textId="77777777" w:rsidR="00BD0785" w:rsidRDefault="00071D1C" w:rsidP="00932431">
      <w:pPr>
        <w:widowControl w:val="0"/>
        <w:tabs>
          <w:tab w:val="left" w:pos="1276"/>
        </w:tabs>
        <w:spacing w:after="160"/>
        <w:ind w:firstLine="567"/>
        <w:jc w:val="both"/>
        <w:rPr>
          <w:ins w:id="13"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0A3499FA" w14:textId="77777777" w:rsidR="00BD0785" w:rsidRDefault="00BD0785" w:rsidP="007E536D">
      <w:pPr>
        <w:widowControl w:val="0"/>
        <w:tabs>
          <w:tab w:val="left" w:pos="1276"/>
        </w:tabs>
        <w:spacing w:after="160"/>
        <w:ind w:firstLine="567"/>
        <w:jc w:val="both"/>
        <w:rPr>
          <w:ins w:id="14"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5" w:author="Inesa Kocharyan" w:date="2025-02-19T10:34:00Z">
        <w:r>
          <w:rPr>
            <w:rFonts w:ascii="GHEA Grapalat" w:hAnsi="GHEA Grapalat"/>
          </w:rPr>
          <w:br w:type="page"/>
        </w:r>
      </w:ins>
    </w:p>
    <w:p w14:paraId="1F03B2EF" w14:textId="77777777"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00071D1C" w:rsidRPr="00974EA8">
        <w:rPr>
          <w:rFonts w:ascii="GHEA Grapalat" w:hAnsi="GHEA Grapalat"/>
        </w:rPr>
        <w:t>тикратный</w:t>
      </w:r>
      <w:proofErr w:type="spellEnd"/>
      <w:r w:rsidR="00071D1C" w:rsidRPr="00974EA8">
        <w:rPr>
          <w:rFonts w:ascii="GHEA Grapalat" w:hAnsi="GHEA Grapalat"/>
        </w:rPr>
        <w:t xml:space="preserve"> размер базовой единицы закупок, то Покупателем будет </w:t>
      </w:r>
      <w:proofErr w:type="spellStart"/>
      <w:r w:rsidR="00071D1C" w:rsidRPr="00974EA8">
        <w:rPr>
          <w:rFonts w:ascii="GHEA Grapalat" w:hAnsi="GHEA Grapalat"/>
        </w:rPr>
        <w:t>заключенo</w:t>
      </w:r>
      <w:proofErr w:type="spellEnd"/>
      <w:r w:rsidR="00071D1C"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00071D1C" w:rsidRPr="00974EA8">
        <w:rPr>
          <w:rFonts w:ascii="GHEA Grapalat" w:hAnsi="GHEA Grapalat"/>
        </w:rPr>
        <w:t>договора</w:t>
      </w:r>
      <w:proofErr w:type="gramEnd"/>
      <w:r w:rsidR="00071D1C" w:rsidRPr="00974EA8">
        <w:rPr>
          <w:rFonts w:ascii="GHEA Grapalat" w:hAnsi="GHEA Grapalat"/>
        </w:rPr>
        <w:t xml:space="preserve">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14:paraId="6BF44D9E"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79B7E308" w14:textId="77777777" w:rsidTr="0016519F">
        <w:tc>
          <w:tcPr>
            <w:tcW w:w="4536" w:type="dxa"/>
          </w:tcPr>
          <w:p w14:paraId="16529B9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A27A6A0"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5E303FDC"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7C0EBEF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5CC05CEC" w14:textId="77777777" w:rsidR="00071D1C" w:rsidRPr="00B138F3" w:rsidRDefault="00071D1C" w:rsidP="00B46D58">
            <w:pPr>
              <w:widowControl w:val="0"/>
              <w:spacing w:after="160"/>
              <w:jc w:val="center"/>
              <w:rPr>
                <w:rFonts w:ascii="GHEA Grapalat" w:hAnsi="GHEA Grapalat"/>
              </w:rPr>
            </w:pPr>
          </w:p>
        </w:tc>
        <w:tc>
          <w:tcPr>
            <w:tcW w:w="4343" w:type="dxa"/>
          </w:tcPr>
          <w:p w14:paraId="5AB9B242"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20F876BB"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6EF94DC"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02EAD3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E8D91C2" w14:textId="77777777" w:rsidR="00382B60" w:rsidRDefault="00382B60" w:rsidP="00B46D58">
      <w:pPr>
        <w:widowControl w:val="0"/>
        <w:spacing w:after="160"/>
        <w:ind w:firstLine="567"/>
        <w:jc w:val="both"/>
        <w:rPr>
          <w:rFonts w:ascii="GHEA Grapalat" w:hAnsi="GHEA Grapalat"/>
          <w:i/>
          <w:lang w:val="hy-AM"/>
        </w:rPr>
      </w:pPr>
    </w:p>
    <w:p w14:paraId="381D9006"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12B1A22" w14:textId="77777777" w:rsidR="00071D1C" w:rsidRPr="00B138F3" w:rsidRDefault="00DA240A" w:rsidP="00B46D58">
      <w:pPr>
        <w:widowControl w:val="0"/>
        <w:spacing w:after="160"/>
        <w:rPr>
          <w:rFonts w:ascii="GHEA Grapalat" w:hAnsi="GHEA Grapalat"/>
        </w:rPr>
      </w:pPr>
      <w:r>
        <w:rPr>
          <w:rFonts w:ascii="GHEA Grapalat" w:hAnsi="GHEA Grapalat"/>
        </w:rPr>
        <w:t>-----------------------</w:t>
      </w:r>
    </w:p>
    <w:p w14:paraId="4D967007" w14:textId="77777777"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1F54A90B" w14:textId="77777777"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0DE5BF13" w14:textId="77777777"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14:paraId="41DFF898" w14:textId="77777777" w:rsidR="00071D1C" w:rsidRPr="00FB29E1" w:rsidRDefault="00071D1C" w:rsidP="00B46D58">
      <w:pPr>
        <w:widowControl w:val="0"/>
        <w:spacing w:after="160"/>
        <w:jc w:val="right"/>
        <w:rPr>
          <w:rFonts w:ascii="GHEA Grapalat" w:hAnsi="GHEA Grapalat"/>
          <w:lang w:val="hy-AM"/>
          <w:rPrChange w:id="16" w:author="Inesa Kocharyan" w:date="2025-02-19T10:34:00Z">
            <w:rPr>
              <w:rFonts w:ascii="GHEA Grapalat" w:hAnsi="GHEA Grapalat"/>
            </w:rPr>
          </w:rPrChange>
        </w:rPr>
        <w:sectPr w:rsidR="00071D1C" w:rsidRPr="00FB29E1" w:rsidSect="000811C1">
          <w:footerReference w:type="default" r:id="rId8"/>
          <w:footnotePr>
            <w:pos w:val="beneathText"/>
          </w:footnotePr>
          <w:pgSz w:w="11906" w:h="16838" w:code="9"/>
          <w:pgMar w:top="993" w:right="1418" w:bottom="1418" w:left="1418" w:header="561" w:footer="561" w:gutter="0"/>
          <w:cols w:space="720"/>
          <w:docGrid w:linePitch="326"/>
        </w:sectPr>
      </w:pPr>
    </w:p>
    <w:p w14:paraId="4850BE0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5C95FD96" w14:textId="5FC9ADD2"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6C50AA">
        <w:rPr>
          <w:rFonts w:ascii="GHEA Grapalat" w:hAnsi="GHEA Grapalat"/>
          <w:i/>
          <w:lang w:val="hy-AM"/>
        </w:rPr>
        <w:t>26</w:t>
      </w:r>
      <w:r w:rsidRPr="00B138F3">
        <w:rPr>
          <w:rFonts w:ascii="GHEA Grapalat" w:hAnsi="GHEA Grapalat"/>
          <w:i/>
        </w:rPr>
        <w:t>г.</w:t>
      </w:r>
    </w:p>
    <w:p w14:paraId="012E3970" w14:textId="0A839B2F" w:rsidR="00071D1C" w:rsidRPr="006C50AA" w:rsidRDefault="00071D1C" w:rsidP="00B46D58">
      <w:pPr>
        <w:widowControl w:val="0"/>
        <w:spacing w:after="160"/>
        <w:jc w:val="center"/>
        <w:rPr>
          <w:rFonts w:ascii="GHEA Grapalat" w:hAnsi="GHEA Grapalat"/>
          <w:lang w:val="hy-AM"/>
        </w:rPr>
      </w:pPr>
      <w:r w:rsidRPr="00B138F3">
        <w:rPr>
          <w:rFonts w:ascii="GHEA Grapalat" w:hAnsi="GHEA Grapalat"/>
        </w:rPr>
        <w:t>ТЕХНИЧЕСКА</w:t>
      </w:r>
      <w:r w:rsidR="001D0249" w:rsidRPr="00B138F3">
        <w:rPr>
          <w:rFonts w:ascii="GHEA Grapalat" w:hAnsi="GHEA Grapalat"/>
        </w:rPr>
        <w:t>Я ХАРАКТЕРИСТИКА-ГРАФИК ЗАКУПКИ</w:t>
      </w:r>
    </w:p>
    <w:p w14:paraId="655E3E46"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560"/>
        <w:gridCol w:w="992"/>
        <w:gridCol w:w="4252"/>
        <w:gridCol w:w="567"/>
        <w:gridCol w:w="851"/>
        <w:gridCol w:w="1134"/>
        <w:gridCol w:w="992"/>
        <w:gridCol w:w="2126"/>
        <w:gridCol w:w="896"/>
        <w:gridCol w:w="1284"/>
      </w:tblGrid>
      <w:tr w:rsidR="006C50AA" w:rsidRPr="00B138F3" w14:paraId="20B6A198" w14:textId="77777777" w:rsidTr="009725C8">
        <w:trPr>
          <w:jc w:val="center"/>
        </w:trPr>
        <w:tc>
          <w:tcPr>
            <w:tcW w:w="16350" w:type="dxa"/>
            <w:gridSpan w:val="12"/>
          </w:tcPr>
          <w:p w14:paraId="05E441A2" w14:textId="77777777" w:rsidR="006C50AA" w:rsidRPr="00B138F3" w:rsidRDefault="006C50AA" w:rsidP="009725C8">
            <w:pPr>
              <w:widowControl w:val="0"/>
              <w:jc w:val="center"/>
              <w:rPr>
                <w:rFonts w:ascii="GHEA Grapalat" w:hAnsi="GHEA Grapalat"/>
                <w:sz w:val="16"/>
                <w:szCs w:val="16"/>
              </w:rPr>
            </w:pPr>
            <w:r w:rsidRPr="00B138F3">
              <w:rPr>
                <w:rFonts w:ascii="GHEA Grapalat" w:hAnsi="GHEA Grapalat"/>
                <w:sz w:val="16"/>
                <w:szCs w:val="16"/>
              </w:rPr>
              <w:t>Товар</w:t>
            </w:r>
          </w:p>
        </w:tc>
      </w:tr>
      <w:tr w:rsidR="006C50AA" w:rsidRPr="00B138F3" w14:paraId="409F731B" w14:textId="77777777" w:rsidTr="009725C8">
        <w:trPr>
          <w:trHeight w:val="219"/>
          <w:jc w:val="center"/>
        </w:trPr>
        <w:tc>
          <w:tcPr>
            <w:tcW w:w="704" w:type="dxa"/>
            <w:vMerge w:val="restart"/>
            <w:vAlign w:val="center"/>
          </w:tcPr>
          <w:p w14:paraId="19621179" w14:textId="77777777" w:rsidR="006C50AA" w:rsidRPr="00B138F3" w:rsidRDefault="006C50AA" w:rsidP="009725C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992" w:type="dxa"/>
            <w:vMerge w:val="restart"/>
            <w:vAlign w:val="center"/>
          </w:tcPr>
          <w:p w14:paraId="62450CD9" w14:textId="77777777" w:rsidR="006C50AA" w:rsidRPr="00B138F3" w:rsidRDefault="006C50AA" w:rsidP="009725C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60" w:type="dxa"/>
            <w:vMerge w:val="restart"/>
            <w:vAlign w:val="center"/>
          </w:tcPr>
          <w:p w14:paraId="0E0ABC06" w14:textId="77777777" w:rsidR="006C50AA" w:rsidRPr="00B138F3" w:rsidRDefault="006C50AA" w:rsidP="009725C8">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92" w:type="dxa"/>
            <w:vMerge w:val="restart"/>
            <w:vAlign w:val="center"/>
          </w:tcPr>
          <w:p w14:paraId="4CDBE7D4" w14:textId="75E52287" w:rsidR="006C50AA" w:rsidRPr="006C50AA" w:rsidRDefault="006C50AA" w:rsidP="009725C8">
            <w:pPr>
              <w:widowControl w:val="0"/>
              <w:ind w:left="-96" w:right="-108"/>
              <w:jc w:val="center"/>
              <w:rPr>
                <w:rFonts w:ascii="GHEA Grapalat" w:hAnsi="GHEA Grapalat"/>
                <w:sz w:val="16"/>
                <w:szCs w:val="16"/>
                <w:lang w:val="hy-AM"/>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p>
        </w:tc>
        <w:tc>
          <w:tcPr>
            <w:tcW w:w="4252" w:type="dxa"/>
            <w:vMerge w:val="restart"/>
            <w:vAlign w:val="center"/>
          </w:tcPr>
          <w:p w14:paraId="2B598BF4" w14:textId="77777777" w:rsidR="006C50AA" w:rsidRPr="00B138F3" w:rsidRDefault="006C50AA" w:rsidP="009725C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567" w:type="dxa"/>
            <w:vMerge w:val="restart"/>
            <w:vAlign w:val="center"/>
          </w:tcPr>
          <w:p w14:paraId="255AE49C" w14:textId="77777777" w:rsidR="006C50AA" w:rsidRPr="00B138F3" w:rsidRDefault="006C50AA" w:rsidP="009725C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51" w:type="dxa"/>
            <w:vMerge w:val="restart"/>
            <w:vAlign w:val="center"/>
          </w:tcPr>
          <w:p w14:paraId="2B010DC3" w14:textId="77777777" w:rsidR="006C50AA" w:rsidRPr="00B138F3" w:rsidRDefault="006C50AA" w:rsidP="009725C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279CA8E" w14:textId="77777777" w:rsidR="006C50AA" w:rsidRPr="00B138F3" w:rsidRDefault="006C50AA" w:rsidP="009725C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92" w:type="dxa"/>
            <w:vMerge w:val="restart"/>
            <w:vAlign w:val="center"/>
          </w:tcPr>
          <w:p w14:paraId="755C85D2" w14:textId="77777777" w:rsidR="006C50AA" w:rsidRPr="00B138F3" w:rsidRDefault="006C50AA" w:rsidP="009725C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306" w:type="dxa"/>
            <w:gridSpan w:val="3"/>
            <w:vAlign w:val="center"/>
          </w:tcPr>
          <w:p w14:paraId="7986BA21" w14:textId="77777777" w:rsidR="006C50AA" w:rsidRPr="00B138F3" w:rsidRDefault="006C50AA" w:rsidP="009725C8">
            <w:pPr>
              <w:widowControl w:val="0"/>
              <w:jc w:val="center"/>
              <w:rPr>
                <w:rFonts w:ascii="GHEA Grapalat" w:hAnsi="GHEA Grapalat"/>
                <w:sz w:val="16"/>
                <w:szCs w:val="16"/>
              </w:rPr>
            </w:pPr>
            <w:r w:rsidRPr="00B138F3">
              <w:rPr>
                <w:rFonts w:ascii="GHEA Grapalat" w:hAnsi="GHEA Grapalat"/>
                <w:sz w:val="16"/>
                <w:szCs w:val="16"/>
              </w:rPr>
              <w:t>поставки</w:t>
            </w:r>
          </w:p>
        </w:tc>
      </w:tr>
      <w:tr w:rsidR="006C50AA" w:rsidRPr="00B138F3" w14:paraId="632FDBA8" w14:textId="77777777" w:rsidTr="00E46E9B">
        <w:trPr>
          <w:trHeight w:val="445"/>
          <w:jc w:val="center"/>
        </w:trPr>
        <w:tc>
          <w:tcPr>
            <w:tcW w:w="704" w:type="dxa"/>
            <w:vMerge/>
            <w:vAlign w:val="center"/>
          </w:tcPr>
          <w:p w14:paraId="400FBB09" w14:textId="77777777" w:rsidR="006C50AA" w:rsidRPr="00B138F3" w:rsidRDefault="006C50AA" w:rsidP="009725C8">
            <w:pPr>
              <w:widowControl w:val="0"/>
              <w:jc w:val="center"/>
              <w:rPr>
                <w:rFonts w:ascii="GHEA Grapalat" w:hAnsi="GHEA Grapalat"/>
                <w:sz w:val="16"/>
                <w:szCs w:val="16"/>
              </w:rPr>
            </w:pPr>
          </w:p>
        </w:tc>
        <w:tc>
          <w:tcPr>
            <w:tcW w:w="992" w:type="dxa"/>
            <w:vMerge/>
            <w:vAlign w:val="center"/>
          </w:tcPr>
          <w:p w14:paraId="36871526" w14:textId="77777777" w:rsidR="006C50AA" w:rsidRPr="00B138F3" w:rsidRDefault="006C50AA" w:rsidP="009725C8">
            <w:pPr>
              <w:widowControl w:val="0"/>
              <w:jc w:val="center"/>
              <w:rPr>
                <w:rFonts w:ascii="GHEA Grapalat" w:hAnsi="GHEA Grapalat"/>
                <w:sz w:val="16"/>
                <w:szCs w:val="16"/>
              </w:rPr>
            </w:pPr>
          </w:p>
        </w:tc>
        <w:tc>
          <w:tcPr>
            <w:tcW w:w="1560" w:type="dxa"/>
            <w:vMerge/>
            <w:vAlign w:val="center"/>
          </w:tcPr>
          <w:p w14:paraId="77431437" w14:textId="77777777" w:rsidR="006C50AA" w:rsidRPr="00B138F3" w:rsidRDefault="006C50AA" w:rsidP="009725C8">
            <w:pPr>
              <w:widowControl w:val="0"/>
              <w:jc w:val="center"/>
              <w:rPr>
                <w:rFonts w:ascii="GHEA Grapalat" w:hAnsi="GHEA Grapalat"/>
                <w:sz w:val="16"/>
                <w:szCs w:val="16"/>
              </w:rPr>
            </w:pPr>
          </w:p>
        </w:tc>
        <w:tc>
          <w:tcPr>
            <w:tcW w:w="992" w:type="dxa"/>
            <w:vMerge/>
            <w:vAlign w:val="center"/>
          </w:tcPr>
          <w:p w14:paraId="636B71C6" w14:textId="77777777" w:rsidR="006C50AA" w:rsidRPr="00B138F3" w:rsidRDefault="006C50AA" w:rsidP="009725C8">
            <w:pPr>
              <w:widowControl w:val="0"/>
              <w:jc w:val="center"/>
              <w:rPr>
                <w:rFonts w:ascii="GHEA Grapalat" w:hAnsi="GHEA Grapalat"/>
                <w:sz w:val="16"/>
                <w:szCs w:val="16"/>
              </w:rPr>
            </w:pPr>
          </w:p>
        </w:tc>
        <w:tc>
          <w:tcPr>
            <w:tcW w:w="4252" w:type="dxa"/>
            <w:vMerge/>
            <w:vAlign w:val="center"/>
          </w:tcPr>
          <w:p w14:paraId="2BF89312" w14:textId="77777777" w:rsidR="006C50AA" w:rsidRPr="00B138F3" w:rsidRDefault="006C50AA" w:rsidP="009725C8">
            <w:pPr>
              <w:widowControl w:val="0"/>
              <w:jc w:val="center"/>
              <w:rPr>
                <w:rFonts w:ascii="GHEA Grapalat" w:hAnsi="GHEA Grapalat"/>
                <w:sz w:val="16"/>
                <w:szCs w:val="16"/>
              </w:rPr>
            </w:pPr>
          </w:p>
        </w:tc>
        <w:tc>
          <w:tcPr>
            <w:tcW w:w="567" w:type="dxa"/>
            <w:vMerge/>
            <w:vAlign w:val="center"/>
          </w:tcPr>
          <w:p w14:paraId="7A2EE0B8" w14:textId="77777777" w:rsidR="006C50AA" w:rsidRPr="00B138F3" w:rsidRDefault="006C50AA" w:rsidP="009725C8">
            <w:pPr>
              <w:widowControl w:val="0"/>
              <w:jc w:val="center"/>
              <w:rPr>
                <w:rFonts w:ascii="GHEA Grapalat" w:hAnsi="GHEA Grapalat"/>
                <w:sz w:val="16"/>
                <w:szCs w:val="16"/>
              </w:rPr>
            </w:pPr>
          </w:p>
        </w:tc>
        <w:tc>
          <w:tcPr>
            <w:tcW w:w="851" w:type="dxa"/>
            <w:vMerge/>
            <w:vAlign w:val="center"/>
          </w:tcPr>
          <w:p w14:paraId="736FE21C" w14:textId="77777777" w:rsidR="006C50AA" w:rsidRPr="00B138F3" w:rsidRDefault="006C50AA" w:rsidP="009725C8">
            <w:pPr>
              <w:widowControl w:val="0"/>
              <w:jc w:val="center"/>
              <w:rPr>
                <w:rFonts w:ascii="GHEA Grapalat" w:hAnsi="GHEA Grapalat"/>
                <w:sz w:val="16"/>
                <w:szCs w:val="16"/>
              </w:rPr>
            </w:pPr>
          </w:p>
        </w:tc>
        <w:tc>
          <w:tcPr>
            <w:tcW w:w="1134" w:type="dxa"/>
            <w:vMerge/>
            <w:vAlign w:val="center"/>
          </w:tcPr>
          <w:p w14:paraId="26424256" w14:textId="77777777" w:rsidR="006C50AA" w:rsidRPr="00B138F3" w:rsidRDefault="006C50AA" w:rsidP="009725C8">
            <w:pPr>
              <w:widowControl w:val="0"/>
              <w:jc w:val="center"/>
              <w:rPr>
                <w:rFonts w:ascii="GHEA Grapalat" w:hAnsi="GHEA Grapalat"/>
                <w:sz w:val="16"/>
                <w:szCs w:val="16"/>
              </w:rPr>
            </w:pPr>
          </w:p>
        </w:tc>
        <w:tc>
          <w:tcPr>
            <w:tcW w:w="992" w:type="dxa"/>
            <w:vMerge/>
            <w:vAlign w:val="center"/>
          </w:tcPr>
          <w:p w14:paraId="56F7A1F3" w14:textId="77777777" w:rsidR="006C50AA" w:rsidRPr="00B138F3" w:rsidRDefault="006C50AA" w:rsidP="009725C8">
            <w:pPr>
              <w:widowControl w:val="0"/>
              <w:jc w:val="center"/>
              <w:rPr>
                <w:rFonts w:ascii="GHEA Grapalat" w:hAnsi="GHEA Grapalat"/>
                <w:sz w:val="16"/>
                <w:szCs w:val="16"/>
              </w:rPr>
            </w:pPr>
          </w:p>
        </w:tc>
        <w:tc>
          <w:tcPr>
            <w:tcW w:w="2126" w:type="dxa"/>
            <w:vAlign w:val="center"/>
          </w:tcPr>
          <w:p w14:paraId="750CD6C5" w14:textId="77777777" w:rsidR="006C50AA" w:rsidRPr="00B138F3" w:rsidRDefault="006C50AA" w:rsidP="009725C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96" w:type="dxa"/>
            <w:vAlign w:val="center"/>
          </w:tcPr>
          <w:p w14:paraId="08982833" w14:textId="77777777" w:rsidR="006C50AA" w:rsidRPr="00B138F3" w:rsidRDefault="006C50AA" w:rsidP="009725C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284" w:type="dxa"/>
            <w:vAlign w:val="center"/>
          </w:tcPr>
          <w:p w14:paraId="504ADDE8" w14:textId="3DC03818" w:rsidR="006C50AA" w:rsidRPr="006C50AA" w:rsidRDefault="006C50AA" w:rsidP="009725C8">
            <w:pPr>
              <w:widowControl w:val="0"/>
              <w:ind w:left="-132" w:right="-129"/>
              <w:jc w:val="center"/>
              <w:rPr>
                <w:rFonts w:ascii="GHEA Grapalat" w:hAnsi="GHEA Grapalat"/>
                <w:sz w:val="16"/>
                <w:szCs w:val="16"/>
                <w:lang w:val="hy-AM"/>
              </w:rPr>
            </w:pPr>
            <w:r w:rsidRPr="00B138F3">
              <w:rPr>
                <w:rFonts w:ascii="GHEA Grapalat" w:hAnsi="GHEA Grapalat"/>
                <w:sz w:val="16"/>
                <w:szCs w:val="16"/>
              </w:rPr>
              <w:t>срок</w:t>
            </w:r>
          </w:p>
        </w:tc>
      </w:tr>
      <w:tr w:rsidR="006C50AA" w:rsidRPr="00B138F3" w14:paraId="4D6B0EAD" w14:textId="77777777" w:rsidTr="00E46E9B">
        <w:trPr>
          <w:trHeight w:val="246"/>
          <w:jc w:val="center"/>
        </w:trPr>
        <w:tc>
          <w:tcPr>
            <w:tcW w:w="704" w:type="dxa"/>
            <w:vAlign w:val="center"/>
          </w:tcPr>
          <w:p w14:paraId="3E0A95B9" w14:textId="77777777" w:rsidR="006C50AA" w:rsidRPr="00B138F3" w:rsidRDefault="006C50AA" w:rsidP="009725C8">
            <w:pPr>
              <w:widowControl w:val="0"/>
              <w:jc w:val="center"/>
              <w:rPr>
                <w:rFonts w:ascii="GHEA Grapalat" w:hAnsi="GHEA Grapalat"/>
                <w:sz w:val="16"/>
                <w:szCs w:val="16"/>
              </w:rPr>
            </w:pPr>
            <w:r w:rsidRPr="00B94CC6">
              <w:rPr>
                <w:rFonts w:ascii="GHEA Grapalat" w:hAnsi="GHEA Grapalat"/>
                <w:bCs/>
                <w:iCs/>
                <w:sz w:val="16"/>
                <w:szCs w:val="16"/>
              </w:rPr>
              <w:t>1</w:t>
            </w:r>
          </w:p>
        </w:tc>
        <w:tc>
          <w:tcPr>
            <w:tcW w:w="992" w:type="dxa"/>
            <w:vAlign w:val="center"/>
          </w:tcPr>
          <w:p w14:paraId="371E9DF1" w14:textId="77777777" w:rsidR="006C50AA" w:rsidRPr="006C50AA" w:rsidRDefault="006C50AA" w:rsidP="009725C8">
            <w:pPr>
              <w:widowControl w:val="0"/>
              <w:jc w:val="center"/>
              <w:rPr>
                <w:rFonts w:ascii="GHEA Grapalat" w:hAnsi="GHEA Grapalat"/>
                <w:b/>
                <w:sz w:val="16"/>
                <w:szCs w:val="16"/>
              </w:rPr>
            </w:pPr>
            <w:r w:rsidRPr="006C50AA">
              <w:rPr>
                <w:rFonts w:ascii="GHEA Grapalat" w:hAnsi="GHEA Grapalat"/>
                <w:b/>
                <w:iCs/>
                <w:sz w:val="16"/>
                <w:szCs w:val="16"/>
              </w:rPr>
              <w:t>09132200</w:t>
            </w:r>
          </w:p>
        </w:tc>
        <w:tc>
          <w:tcPr>
            <w:tcW w:w="1560" w:type="dxa"/>
            <w:vAlign w:val="center"/>
          </w:tcPr>
          <w:p w14:paraId="2C9E082F" w14:textId="77777777" w:rsidR="006C50AA" w:rsidRPr="006C50AA" w:rsidRDefault="006C50AA" w:rsidP="009725C8">
            <w:pPr>
              <w:rPr>
                <w:rFonts w:cs="Sylfaen"/>
                <w:b/>
                <w:iCs/>
                <w:sz w:val="16"/>
                <w:szCs w:val="16"/>
              </w:rPr>
            </w:pPr>
            <w:r w:rsidRPr="006C50AA">
              <w:rPr>
                <w:rFonts w:cs="Sylfaen"/>
                <w:b/>
                <w:iCs/>
                <w:sz w:val="16"/>
                <w:szCs w:val="16"/>
              </w:rPr>
              <w:t>Бензин регулярный</w:t>
            </w:r>
          </w:p>
          <w:p w14:paraId="45ACC08D" w14:textId="77777777" w:rsidR="006C50AA" w:rsidRPr="006C50AA" w:rsidRDefault="006C50AA" w:rsidP="009725C8">
            <w:pPr>
              <w:widowControl w:val="0"/>
              <w:jc w:val="center"/>
              <w:rPr>
                <w:rFonts w:ascii="GHEA Grapalat" w:hAnsi="GHEA Grapalat"/>
                <w:b/>
                <w:sz w:val="16"/>
                <w:szCs w:val="16"/>
              </w:rPr>
            </w:pPr>
          </w:p>
        </w:tc>
        <w:tc>
          <w:tcPr>
            <w:tcW w:w="992" w:type="dxa"/>
          </w:tcPr>
          <w:p w14:paraId="0F63B406" w14:textId="77777777" w:rsidR="006C50AA" w:rsidRPr="00B138F3" w:rsidRDefault="006C50AA" w:rsidP="009725C8">
            <w:pPr>
              <w:widowControl w:val="0"/>
              <w:jc w:val="center"/>
              <w:rPr>
                <w:rFonts w:ascii="GHEA Grapalat" w:hAnsi="GHEA Grapalat"/>
                <w:sz w:val="16"/>
                <w:szCs w:val="16"/>
              </w:rPr>
            </w:pPr>
          </w:p>
        </w:tc>
        <w:tc>
          <w:tcPr>
            <w:tcW w:w="4252" w:type="dxa"/>
            <w:vAlign w:val="center"/>
          </w:tcPr>
          <w:p w14:paraId="7EFDF2A3" w14:textId="77777777" w:rsidR="006C50AA" w:rsidRPr="00B138F3" w:rsidRDefault="006C50AA" w:rsidP="009725C8">
            <w:pPr>
              <w:widowControl w:val="0"/>
              <w:jc w:val="center"/>
              <w:rPr>
                <w:rFonts w:ascii="GHEA Grapalat" w:hAnsi="GHEA Grapalat"/>
                <w:sz w:val="16"/>
                <w:szCs w:val="16"/>
              </w:rPr>
            </w:pPr>
            <w:r w:rsidRPr="00B94CC6">
              <w:rPr>
                <w:rFonts w:cs="Sylfaen"/>
                <w:bCs/>
                <w:iCs/>
                <w:sz w:val="16"/>
                <w:szCs w:val="16"/>
              </w:rPr>
              <w:t xml:space="preserve">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С0 от 720 до 775 кг/м3, содержание серы не более 10 мг/кг, массовая доля кислорода не более 2,7%, объемная доля окислителей, не более: метанола -3%, этанол-5%, изопропиловый спирт-10%, изобутиловый спирт-10%, </w:t>
            </w:r>
            <w:proofErr w:type="spellStart"/>
            <w:r w:rsidRPr="00B94CC6">
              <w:rPr>
                <w:rFonts w:cs="Sylfaen"/>
                <w:bCs/>
                <w:iCs/>
                <w:sz w:val="16"/>
                <w:szCs w:val="16"/>
              </w:rPr>
              <w:t>тербутиловый</w:t>
            </w:r>
            <w:proofErr w:type="spellEnd"/>
            <w:r w:rsidRPr="00B94CC6">
              <w:rPr>
                <w:rFonts w:cs="Sylfaen"/>
                <w:bCs/>
                <w:iCs/>
                <w:sz w:val="16"/>
                <w:szCs w:val="16"/>
              </w:rPr>
              <w:t xml:space="preserve"> спирт-7%, эфиры (С5 и более)-15%, другие окислители-10%, безопасность, маркировка и упаковка согласно Правительство РА 2004г. «Технический регламент моторных топлив внутреннего сгорания», утвержденный решением N 1592 от 11 ноября.</w:t>
            </w:r>
          </w:p>
        </w:tc>
        <w:tc>
          <w:tcPr>
            <w:tcW w:w="567" w:type="dxa"/>
          </w:tcPr>
          <w:p w14:paraId="6F525AB6" w14:textId="77777777" w:rsidR="006C50AA" w:rsidRPr="00B94CC6" w:rsidRDefault="006C50AA" w:rsidP="009725C8">
            <w:pPr>
              <w:widowControl w:val="0"/>
              <w:jc w:val="center"/>
              <w:rPr>
                <w:rFonts w:ascii="GHEA Grapalat" w:hAnsi="GHEA Grapalat"/>
                <w:sz w:val="16"/>
                <w:szCs w:val="16"/>
              </w:rPr>
            </w:pPr>
          </w:p>
          <w:p w14:paraId="456EEFED" w14:textId="77777777" w:rsidR="006C50AA" w:rsidRPr="00B94CC6" w:rsidRDefault="006C50AA" w:rsidP="009725C8">
            <w:pPr>
              <w:widowControl w:val="0"/>
              <w:jc w:val="center"/>
              <w:rPr>
                <w:rFonts w:ascii="GHEA Grapalat" w:hAnsi="GHEA Grapalat"/>
                <w:sz w:val="16"/>
                <w:szCs w:val="16"/>
              </w:rPr>
            </w:pPr>
          </w:p>
          <w:p w14:paraId="4BF74205" w14:textId="77777777" w:rsidR="006C50AA" w:rsidRPr="00B94CC6" w:rsidRDefault="006C50AA" w:rsidP="009725C8">
            <w:pPr>
              <w:widowControl w:val="0"/>
              <w:jc w:val="center"/>
              <w:rPr>
                <w:rFonts w:ascii="GHEA Grapalat" w:hAnsi="GHEA Grapalat"/>
                <w:sz w:val="16"/>
                <w:szCs w:val="16"/>
              </w:rPr>
            </w:pPr>
          </w:p>
          <w:p w14:paraId="67AC9B5F" w14:textId="77777777" w:rsidR="006C50AA" w:rsidRPr="00B94CC6" w:rsidRDefault="006C50AA" w:rsidP="009725C8">
            <w:pPr>
              <w:widowControl w:val="0"/>
              <w:jc w:val="center"/>
              <w:rPr>
                <w:rFonts w:ascii="GHEA Grapalat" w:hAnsi="GHEA Grapalat"/>
                <w:sz w:val="16"/>
                <w:szCs w:val="16"/>
              </w:rPr>
            </w:pPr>
          </w:p>
          <w:p w14:paraId="63D17861" w14:textId="77777777" w:rsidR="006C50AA" w:rsidRPr="00B94CC6" w:rsidRDefault="006C50AA" w:rsidP="009725C8">
            <w:pPr>
              <w:widowControl w:val="0"/>
              <w:jc w:val="center"/>
              <w:rPr>
                <w:rFonts w:ascii="GHEA Grapalat" w:hAnsi="GHEA Grapalat"/>
                <w:sz w:val="16"/>
                <w:szCs w:val="16"/>
              </w:rPr>
            </w:pPr>
          </w:p>
          <w:p w14:paraId="76041E84" w14:textId="77777777" w:rsidR="006C50AA" w:rsidRPr="00B94CC6" w:rsidRDefault="006C50AA" w:rsidP="009725C8">
            <w:pPr>
              <w:widowControl w:val="0"/>
              <w:jc w:val="center"/>
              <w:rPr>
                <w:rFonts w:ascii="GHEA Grapalat" w:hAnsi="GHEA Grapalat"/>
                <w:sz w:val="16"/>
                <w:szCs w:val="16"/>
              </w:rPr>
            </w:pPr>
          </w:p>
          <w:p w14:paraId="1713A2C5" w14:textId="77777777" w:rsidR="006C50AA" w:rsidRPr="00B94CC6" w:rsidRDefault="006C50AA" w:rsidP="009725C8">
            <w:pPr>
              <w:widowControl w:val="0"/>
              <w:jc w:val="center"/>
              <w:rPr>
                <w:rFonts w:ascii="GHEA Grapalat" w:hAnsi="GHEA Grapalat"/>
                <w:sz w:val="16"/>
                <w:szCs w:val="16"/>
              </w:rPr>
            </w:pPr>
          </w:p>
          <w:p w14:paraId="675819EF" w14:textId="77777777" w:rsidR="006C50AA" w:rsidRPr="00B138F3" w:rsidRDefault="006C50AA" w:rsidP="009725C8">
            <w:pPr>
              <w:widowControl w:val="0"/>
              <w:jc w:val="center"/>
              <w:rPr>
                <w:rFonts w:ascii="GHEA Grapalat" w:hAnsi="GHEA Grapalat"/>
                <w:sz w:val="16"/>
                <w:szCs w:val="16"/>
              </w:rPr>
            </w:pPr>
            <w:r w:rsidRPr="00B94CC6">
              <w:rPr>
                <w:rFonts w:ascii="GHEA Grapalat" w:hAnsi="GHEA Grapalat"/>
                <w:sz w:val="16"/>
                <w:szCs w:val="16"/>
              </w:rPr>
              <w:t>литр</w:t>
            </w:r>
          </w:p>
        </w:tc>
        <w:tc>
          <w:tcPr>
            <w:tcW w:w="851" w:type="dxa"/>
            <w:vAlign w:val="center"/>
          </w:tcPr>
          <w:p w14:paraId="39E7D2C5" w14:textId="23BE29AA" w:rsidR="006C50AA" w:rsidRPr="006C50AA" w:rsidRDefault="006C50AA" w:rsidP="009725C8">
            <w:pPr>
              <w:widowControl w:val="0"/>
              <w:jc w:val="center"/>
              <w:rPr>
                <w:rFonts w:ascii="GHEA Grapalat" w:hAnsi="GHEA Grapalat"/>
                <w:sz w:val="16"/>
                <w:szCs w:val="16"/>
                <w:lang w:val="hy-AM"/>
              </w:rPr>
            </w:pPr>
            <w:r>
              <w:rPr>
                <w:rFonts w:ascii="GHEA Grapalat" w:hAnsi="GHEA Grapalat"/>
                <w:bCs/>
                <w:iCs/>
                <w:sz w:val="16"/>
                <w:szCs w:val="16"/>
                <w:lang w:val="hy-AM"/>
              </w:rPr>
              <w:t>470</w:t>
            </w:r>
          </w:p>
        </w:tc>
        <w:tc>
          <w:tcPr>
            <w:tcW w:w="1134" w:type="dxa"/>
            <w:vAlign w:val="center"/>
          </w:tcPr>
          <w:p w14:paraId="0D8DAD74" w14:textId="2C64C297" w:rsidR="006C50AA" w:rsidRPr="006C50AA" w:rsidRDefault="006C50AA" w:rsidP="009725C8">
            <w:pPr>
              <w:widowControl w:val="0"/>
              <w:jc w:val="center"/>
              <w:rPr>
                <w:rFonts w:ascii="GHEA Grapalat" w:hAnsi="GHEA Grapalat"/>
                <w:sz w:val="16"/>
                <w:szCs w:val="16"/>
                <w:lang w:val="hy-AM"/>
              </w:rPr>
            </w:pPr>
            <w:r>
              <w:rPr>
                <w:rFonts w:ascii="GHEA Grapalat" w:hAnsi="GHEA Grapalat"/>
                <w:bCs/>
                <w:iCs/>
                <w:sz w:val="16"/>
                <w:szCs w:val="16"/>
                <w:lang w:val="hy-AM"/>
              </w:rPr>
              <w:t>7</w:t>
            </w:r>
            <w:r>
              <w:rPr>
                <w:rFonts w:ascii="Calibri" w:hAnsi="Calibri" w:cs="Calibri"/>
                <w:bCs/>
                <w:iCs/>
                <w:sz w:val="16"/>
                <w:szCs w:val="16"/>
                <w:lang w:val="hy-AM"/>
              </w:rPr>
              <w:t> </w:t>
            </w:r>
            <w:r>
              <w:rPr>
                <w:rFonts w:ascii="GHEA Grapalat" w:hAnsi="GHEA Grapalat"/>
                <w:bCs/>
                <w:iCs/>
                <w:sz w:val="16"/>
                <w:szCs w:val="16"/>
                <w:lang w:val="hy-AM"/>
              </w:rPr>
              <w:t>176 900</w:t>
            </w:r>
          </w:p>
        </w:tc>
        <w:tc>
          <w:tcPr>
            <w:tcW w:w="992" w:type="dxa"/>
            <w:vAlign w:val="center"/>
          </w:tcPr>
          <w:p w14:paraId="0F440579" w14:textId="49E548BB" w:rsidR="006C50AA" w:rsidRPr="006C50AA" w:rsidRDefault="006C50AA" w:rsidP="009725C8">
            <w:pPr>
              <w:widowControl w:val="0"/>
              <w:jc w:val="center"/>
              <w:rPr>
                <w:rFonts w:ascii="GHEA Grapalat" w:hAnsi="GHEA Grapalat"/>
                <w:sz w:val="16"/>
                <w:szCs w:val="16"/>
                <w:lang w:val="hy-AM"/>
              </w:rPr>
            </w:pPr>
            <w:r>
              <w:rPr>
                <w:rFonts w:ascii="GHEA Grapalat" w:hAnsi="GHEA Grapalat"/>
                <w:bCs/>
                <w:iCs/>
                <w:sz w:val="16"/>
                <w:szCs w:val="16"/>
                <w:lang w:val="hy-AM"/>
              </w:rPr>
              <w:t>15 270</w:t>
            </w:r>
          </w:p>
        </w:tc>
        <w:tc>
          <w:tcPr>
            <w:tcW w:w="2126" w:type="dxa"/>
            <w:vAlign w:val="center"/>
          </w:tcPr>
          <w:p w14:paraId="3F92ADA0" w14:textId="77777777" w:rsidR="006C50AA" w:rsidRPr="00B94CC6" w:rsidRDefault="006C50AA" w:rsidP="009725C8">
            <w:pPr>
              <w:rPr>
                <w:rFonts w:cs="Sylfaen"/>
                <w:bCs/>
                <w:iCs/>
                <w:color w:val="FF0000"/>
                <w:sz w:val="16"/>
                <w:szCs w:val="16"/>
              </w:rPr>
            </w:pPr>
            <w:r w:rsidRPr="00B94CC6">
              <w:rPr>
                <w:rFonts w:cs="Sylfaen"/>
                <w:bCs/>
                <w:iCs/>
                <w:color w:val="FF0000"/>
                <w:sz w:val="16"/>
                <w:szCs w:val="16"/>
              </w:rPr>
              <w:t xml:space="preserve">Доставка по купону. Купоны должны быть действительны в течение как минимум 12 месяцев с даты предоставления и должны быть </w:t>
            </w:r>
            <w:proofErr w:type="spellStart"/>
            <w:r w:rsidRPr="00B94CC6">
              <w:rPr>
                <w:rFonts w:cs="Sylfaen"/>
                <w:bCs/>
                <w:iCs/>
                <w:color w:val="FF0000"/>
                <w:sz w:val="16"/>
                <w:szCs w:val="16"/>
              </w:rPr>
              <w:t>быть</w:t>
            </w:r>
            <w:proofErr w:type="spellEnd"/>
            <w:r w:rsidRPr="00B94CC6">
              <w:rPr>
                <w:rFonts w:cs="Sylfaen"/>
                <w:bCs/>
                <w:iCs/>
                <w:color w:val="FF0000"/>
                <w:sz w:val="16"/>
                <w:szCs w:val="16"/>
              </w:rPr>
              <w:t xml:space="preserve"> обслуженным</w:t>
            </w:r>
          </w:p>
          <w:p w14:paraId="791BB594" w14:textId="77777777" w:rsidR="006C50AA" w:rsidRPr="00B138F3" w:rsidRDefault="006C50AA" w:rsidP="009725C8">
            <w:pPr>
              <w:widowControl w:val="0"/>
              <w:jc w:val="center"/>
              <w:rPr>
                <w:rFonts w:ascii="GHEA Grapalat" w:hAnsi="GHEA Grapalat"/>
                <w:sz w:val="16"/>
                <w:szCs w:val="16"/>
              </w:rPr>
            </w:pPr>
            <w:r w:rsidRPr="00B94CC6">
              <w:rPr>
                <w:rFonts w:cs="Sylfaen"/>
                <w:bCs/>
                <w:iCs/>
                <w:color w:val="FF0000"/>
                <w:sz w:val="16"/>
                <w:szCs w:val="16"/>
              </w:rPr>
              <w:t xml:space="preserve"> </w:t>
            </w:r>
            <w:proofErr w:type="spellStart"/>
            <w:r w:rsidRPr="00B94CC6">
              <w:rPr>
                <w:rFonts w:cs="Sylfaen"/>
                <w:bCs/>
                <w:iCs/>
                <w:color w:val="FF0000"/>
                <w:sz w:val="16"/>
                <w:szCs w:val="16"/>
              </w:rPr>
              <w:t>Котайкском</w:t>
            </w:r>
            <w:proofErr w:type="spellEnd"/>
            <w:r w:rsidRPr="00B94CC6">
              <w:rPr>
                <w:rFonts w:cs="Sylfaen"/>
                <w:bCs/>
                <w:iCs/>
                <w:color w:val="FF0000"/>
                <w:sz w:val="16"/>
                <w:szCs w:val="16"/>
              </w:rPr>
              <w:t xml:space="preserve"> марзе РА.</w:t>
            </w:r>
            <w:r w:rsidRPr="00B94CC6">
              <w:rPr>
                <w:rFonts w:cs="Sylfaen"/>
                <w:bCs/>
                <w:iCs/>
                <w:color w:val="FF0000"/>
                <w:sz w:val="16"/>
                <w:szCs w:val="16"/>
                <w:lang w:val="hy-AM"/>
              </w:rPr>
              <w:t xml:space="preserve"> </w:t>
            </w:r>
            <w:r w:rsidRPr="00B94CC6">
              <w:rPr>
                <w:rFonts w:cs="Sylfaen"/>
                <w:bCs/>
                <w:iCs/>
                <w:color w:val="FF0000"/>
                <w:sz w:val="16"/>
                <w:szCs w:val="16"/>
              </w:rPr>
              <w:t>максимум 5 км от адресов административных офисов компании</w:t>
            </w:r>
            <w:r w:rsidRPr="00B94CC6">
              <w:rPr>
                <w:rFonts w:cs="Sylfaen"/>
                <w:bCs/>
                <w:iCs/>
                <w:color w:val="FF0000"/>
                <w:sz w:val="16"/>
                <w:szCs w:val="16"/>
                <w:lang w:val="hy-AM"/>
              </w:rPr>
              <w:t xml:space="preserve"> </w:t>
            </w:r>
            <w:r w:rsidRPr="00B94CC6">
              <w:rPr>
                <w:rFonts w:cs="Sylfaen"/>
                <w:bCs/>
                <w:iCs/>
                <w:color w:val="FF0000"/>
                <w:sz w:val="16"/>
                <w:szCs w:val="16"/>
              </w:rPr>
              <w:t xml:space="preserve">с существующими </w:t>
            </w:r>
            <w:r w:rsidRPr="00B94CC6">
              <w:rPr>
                <w:rFonts w:cs="Sylfaen"/>
                <w:bCs/>
                <w:iCs/>
                <w:color w:val="FF0000"/>
                <w:sz w:val="16"/>
                <w:szCs w:val="16"/>
                <w:lang w:val="hy-AM"/>
              </w:rPr>
              <w:t xml:space="preserve"> </w:t>
            </w:r>
            <w:r w:rsidRPr="00B94CC6">
              <w:rPr>
                <w:rFonts w:cs="Sylfaen"/>
                <w:bCs/>
                <w:iCs/>
                <w:color w:val="FF0000"/>
                <w:sz w:val="16"/>
                <w:szCs w:val="16"/>
              </w:rPr>
              <w:t>заправочными станциями</w:t>
            </w:r>
            <w:r w:rsidRPr="00B94CC6">
              <w:rPr>
                <w:rFonts w:cs="Sylfaen"/>
                <w:bCs/>
                <w:iCs/>
                <w:color w:val="FF0000"/>
                <w:sz w:val="16"/>
                <w:szCs w:val="16"/>
                <w:lang w:val="hy-AM"/>
              </w:rPr>
              <w:t>․</w:t>
            </w:r>
            <w:r w:rsidRPr="00B94CC6">
              <w:rPr>
                <w:rFonts w:ascii="inherit" w:hAnsi="inherit" w:cs="Courier New"/>
                <w:color w:val="FF0000"/>
                <w:sz w:val="16"/>
                <w:szCs w:val="16"/>
              </w:rPr>
              <w:t xml:space="preserve"> </w:t>
            </w:r>
            <w:r w:rsidRPr="00B94CC6">
              <w:rPr>
                <w:rFonts w:cs="Sylfaen"/>
                <w:bCs/>
                <w:iCs/>
                <w:color w:val="FF0000"/>
                <w:sz w:val="16"/>
                <w:szCs w:val="16"/>
              </w:rPr>
              <w:t xml:space="preserve">Адреса: г. Раздана </w:t>
            </w:r>
            <w:proofErr w:type="spellStart"/>
            <w:r w:rsidRPr="00B94CC6">
              <w:rPr>
                <w:rFonts w:cs="Sylfaen"/>
                <w:bCs/>
                <w:iCs/>
                <w:color w:val="FF0000"/>
                <w:sz w:val="16"/>
                <w:szCs w:val="16"/>
              </w:rPr>
              <w:t>Ереваняна</w:t>
            </w:r>
            <w:proofErr w:type="spellEnd"/>
            <w:r w:rsidRPr="00B94CC6">
              <w:rPr>
                <w:rFonts w:cs="Sylfaen"/>
                <w:bCs/>
                <w:iCs/>
                <w:color w:val="FF0000"/>
                <w:sz w:val="16"/>
                <w:szCs w:val="16"/>
              </w:rPr>
              <w:t xml:space="preserve"> 15, г. </w:t>
            </w:r>
            <w:proofErr w:type="spellStart"/>
            <w:r w:rsidRPr="00B94CC6">
              <w:rPr>
                <w:rFonts w:cs="Sylfaen"/>
                <w:bCs/>
                <w:iCs/>
                <w:color w:val="FF0000"/>
                <w:sz w:val="16"/>
                <w:szCs w:val="16"/>
              </w:rPr>
              <w:t>Егвард</w:t>
            </w:r>
            <w:proofErr w:type="spellEnd"/>
            <w:r w:rsidRPr="00B94CC6">
              <w:rPr>
                <w:rFonts w:cs="Sylfaen"/>
                <w:bCs/>
                <w:iCs/>
                <w:color w:val="FF0000"/>
                <w:sz w:val="16"/>
                <w:szCs w:val="16"/>
              </w:rPr>
              <w:t xml:space="preserve"> </w:t>
            </w:r>
            <w:proofErr w:type="spellStart"/>
            <w:r w:rsidRPr="00B94CC6">
              <w:rPr>
                <w:rFonts w:cs="Sylfaen"/>
                <w:bCs/>
                <w:iCs/>
                <w:color w:val="FF0000"/>
                <w:sz w:val="16"/>
                <w:szCs w:val="16"/>
              </w:rPr>
              <w:t>Кнунянца</w:t>
            </w:r>
            <w:proofErr w:type="spellEnd"/>
            <w:r w:rsidRPr="00B94CC6">
              <w:rPr>
                <w:rFonts w:cs="Sylfaen"/>
                <w:bCs/>
                <w:iCs/>
                <w:color w:val="FF0000"/>
                <w:sz w:val="16"/>
                <w:szCs w:val="16"/>
              </w:rPr>
              <w:t xml:space="preserve"> 14, с. </w:t>
            </w:r>
            <w:proofErr w:type="spellStart"/>
            <w:r w:rsidRPr="00B94CC6">
              <w:rPr>
                <w:rFonts w:cs="Sylfaen"/>
                <w:bCs/>
                <w:iCs/>
                <w:color w:val="FF0000"/>
                <w:sz w:val="16"/>
                <w:szCs w:val="16"/>
              </w:rPr>
              <w:t>Джрвеж</w:t>
            </w:r>
            <w:proofErr w:type="spellEnd"/>
            <w:r w:rsidRPr="00B94CC6">
              <w:rPr>
                <w:rFonts w:cs="Sylfaen"/>
                <w:bCs/>
                <w:iCs/>
                <w:color w:val="FF0000"/>
                <w:sz w:val="16"/>
                <w:szCs w:val="16"/>
              </w:rPr>
              <w:t xml:space="preserve"> 5-й квартал, 2-27/1, с. Гарни </w:t>
            </w:r>
            <w:proofErr w:type="spellStart"/>
            <w:r w:rsidRPr="00B94CC6">
              <w:rPr>
                <w:rFonts w:cs="Sylfaen"/>
                <w:bCs/>
                <w:iCs/>
                <w:color w:val="FF0000"/>
                <w:sz w:val="16"/>
                <w:szCs w:val="16"/>
              </w:rPr>
              <w:t>Алекяна</w:t>
            </w:r>
            <w:proofErr w:type="spellEnd"/>
            <w:r w:rsidRPr="00B94CC6">
              <w:rPr>
                <w:rFonts w:cs="Sylfaen"/>
                <w:bCs/>
                <w:iCs/>
                <w:color w:val="FF0000"/>
                <w:sz w:val="16"/>
                <w:szCs w:val="16"/>
              </w:rPr>
              <w:t xml:space="preserve"> 54, с Нор </w:t>
            </w:r>
            <w:proofErr w:type="spellStart"/>
            <w:r w:rsidRPr="00B94CC6">
              <w:rPr>
                <w:rFonts w:cs="Sylfaen"/>
                <w:bCs/>
                <w:iCs/>
                <w:color w:val="FF0000"/>
                <w:sz w:val="16"/>
                <w:szCs w:val="16"/>
              </w:rPr>
              <w:t>Геги</w:t>
            </w:r>
            <w:proofErr w:type="spellEnd"/>
            <w:r w:rsidRPr="00B94CC6">
              <w:rPr>
                <w:rFonts w:cs="Sylfaen"/>
                <w:bCs/>
                <w:iCs/>
                <w:color w:val="FF0000"/>
                <w:sz w:val="16"/>
                <w:szCs w:val="16"/>
              </w:rPr>
              <w:t xml:space="preserve"> </w:t>
            </w:r>
            <w:proofErr w:type="spellStart"/>
            <w:r w:rsidRPr="00B94CC6">
              <w:rPr>
                <w:rFonts w:cs="Sylfaen"/>
                <w:bCs/>
                <w:iCs/>
                <w:color w:val="FF0000"/>
                <w:sz w:val="16"/>
                <w:szCs w:val="16"/>
              </w:rPr>
              <w:t>Егвардское</w:t>
            </w:r>
            <w:proofErr w:type="spellEnd"/>
            <w:r w:rsidRPr="00B94CC6">
              <w:rPr>
                <w:rFonts w:cs="Sylfaen"/>
                <w:bCs/>
                <w:iCs/>
                <w:color w:val="FF0000"/>
                <w:sz w:val="16"/>
                <w:szCs w:val="16"/>
                <w:lang w:val="hy-AM"/>
              </w:rPr>
              <w:t xml:space="preserve"> </w:t>
            </w:r>
            <w:r w:rsidRPr="00B94CC6">
              <w:rPr>
                <w:rFonts w:cs="Sylfaen"/>
                <w:bCs/>
                <w:iCs/>
                <w:color w:val="FF0000"/>
                <w:sz w:val="16"/>
                <w:szCs w:val="16"/>
              </w:rPr>
              <w:t>шоссе1</w:t>
            </w:r>
          </w:p>
        </w:tc>
        <w:tc>
          <w:tcPr>
            <w:tcW w:w="896" w:type="dxa"/>
            <w:vAlign w:val="center"/>
          </w:tcPr>
          <w:p w14:paraId="3711E288" w14:textId="7C6D5C87" w:rsidR="006C50AA" w:rsidRPr="006C50AA" w:rsidRDefault="006C50AA" w:rsidP="009725C8">
            <w:pPr>
              <w:widowControl w:val="0"/>
              <w:jc w:val="center"/>
              <w:rPr>
                <w:rFonts w:ascii="GHEA Grapalat" w:hAnsi="GHEA Grapalat"/>
                <w:sz w:val="16"/>
                <w:szCs w:val="16"/>
                <w:lang w:val="hy-AM"/>
              </w:rPr>
            </w:pPr>
            <w:r>
              <w:rPr>
                <w:rFonts w:ascii="GHEA Grapalat" w:hAnsi="GHEA Grapalat"/>
                <w:bCs/>
                <w:iCs/>
                <w:sz w:val="16"/>
                <w:szCs w:val="16"/>
                <w:lang w:val="hy-AM"/>
              </w:rPr>
              <w:t>15 270</w:t>
            </w:r>
          </w:p>
        </w:tc>
        <w:tc>
          <w:tcPr>
            <w:tcW w:w="1284" w:type="dxa"/>
            <w:vAlign w:val="center"/>
          </w:tcPr>
          <w:p w14:paraId="442C474F" w14:textId="77777777" w:rsidR="006C50AA" w:rsidRPr="00B94CC6" w:rsidRDefault="006C50AA" w:rsidP="009725C8">
            <w:pPr>
              <w:jc w:val="both"/>
              <w:rPr>
                <w:rFonts w:cs="Sylfaen"/>
                <w:bCs/>
                <w:iCs/>
                <w:sz w:val="16"/>
                <w:szCs w:val="16"/>
                <w:lang w:val="hy-AM"/>
              </w:rPr>
            </w:pPr>
            <w:r w:rsidRPr="00B94CC6">
              <w:rPr>
                <w:rFonts w:cs="Sylfaen"/>
                <w:bCs/>
                <w:iCs/>
                <w:sz w:val="16"/>
                <w:szCs w:val="16"/>
              </w:rPr>
              <w:t>С момента подписания договора</w:t>
            </w:r>
            <w:r w:rsidRPr="00B94CC6">
              <w:rPr>
                <w:rFonts w:cs="Sylfaen"/>
                <w:bCs/>
                <w:iCs/>
                <w:sz w:val="16"/>
                <w:szCs w:val="16"/>
                <w:lang w:val="hy-AM"/>
              </w:rPr>
              <w:t xml:space="preserve"> </w:t>
            </w:r>
            <w:r w:rsidRPr="00B94CC6">
              <w:rPr>
                <w:rFonts w:cs="Sylfaen"/>
                <w:bCs/>
                <w:iCs/>
                <w:sz w:val="16"/>
                <w:szCs w:val="16"/>
              </w:rPr>
              <w:t>до</w:t>
            </w:r>
          </w:p>
          <w:p w14:paraId="71B87B9C" w14:textId="480D400C" w:rsidR="006C50AA" w:rsidRPr="00B138F3" w:rsidRDefault="006C50AA" w:rsidP="009725C8">
            <w:pPr>
              <w:widowControl w:val="0"/>
              <w:jc w:val="center"/>
              <w:rPr>
                <w:rFonts w:ascii="GHEA Grapalat" w:hAnsi="GHEA Grapalat"/>
                <w:sz w:val="16"/>
                <w:szCs w:val="16"/>
              </w:rPr>
            </w:pPr>
            <w:r w:rsidRPr="00B94CC6">
              <w:rPr>
                <w:rFonts w:cs="Sylfaen"/>
                <w:bCs/>
                <w:iCs/>
                <w:sz w:val="16"/>
                <w:szCs w:val="16"/>
              </w:rPr>
              <w:t>25.12.202</w:t>
            </w:r>
            <w:r>
              <w:rPr>
                <w:rFonts w:cs="Sylfaen"/>
                <w:bCs/>
                <w:iCs/>
                <w:sz w:val="16"/>
                <w:szCs w:val="16"/>
                <w:lang w:val="hy-AM"/>
              </w:rPr>
              <w:t>6</w:t>
            </w:r>
            <w:r w:rsidRPr="00B94CC6">
              <w:rPr>
                <w:rFonts w:cs="Sylfaen"/>
                <w:bCs/>
                <w:iCs/>
                <w:sz w:val="16"/>
                <w:szCs w:val="16"/>
              </w:rPr>
              <w:t>г</w:t>
            </w:r>
          </w:p>
        </w:tc>
      </w:tr>
      <w:tr w:rsidR="006C50AA" w:rsidRPr="00B138F3" w14:paraId="35B5BAFF" w14:textId="77777777" w:rsidTr="00E46E9B">
        <w:trPr>
          <w:trHeight w:val="246"/>
          <w:jc w:val="center"/>
        </w:trPr>
        <w:tc>
          <w:tcPr>
            <w:tcW w:w="704" w:type="dxa"/>
            <w:vAlign w:val="center"/>
          </w:tcPr>
          <w:p w14:paraId="1F1ED831" w14:textId="77777777" w:rsidR="006C50AA" w:rsidRPr="00B138F3" w:rsidRDefault="006C50AA" w:rsidP="009725C8">
            <w:pPr>
              <w:widowControl w:val="0"/>
              <w:jc w:val="center"/>
              <w:rPr>
                <w:rFonts w:ascii="GHEA Grapalat" w:hAnsi="GHEA Grapalat"/>
                <w:sz w:val="16"/>
                <w:szCs w:val="16"/>
              </w:rPr>
            </w:pPr>
            <w:r w:rsidRPr="00B94CC6">
              <w:rPr>
                <w:rFonts w:ascii="GHEA Grapalat" w:hAnsi="GHEA Grapalat"/>
                <w:bCs/>
                <w:iCs/>
                <w:sz w:val="16"/>
                <w:szCs w:val="16"/>
                <w:lang w:val="en-US"/>
              </w:rPr>
              <w:t>2</w:t>
            </w:r>
          </w:p>
        </w:tc>
        <w:tc>
          <w:tcPr>
            <w:tcW w:w="992" w:type="dxa"/>
            <w:vAlign w:val="center"/>
          </w:tcPr>
          <w:p w14:paraId="7D58A55E" w14:textId="77777777" w:rsidR="006C50AA" w:rsidRPr="00B138F3" w:rsidRDefault="006C50AA" w:rsidP="009725C8">
            <w:pPr>
              <w:widowControl w:val="0"/>
              <w:jc w:val="center"/>
              <w:rPr>
                <w:rFonts w:ascii="GHEA Grapalat" w:hAnsi="GHEA Grapalat"/>
                <w:sz w:val="16"/>
                <w:szCs w:val="16"/>
              </w:rPr>
            </w:pPr>
            <w:r w:rsidRPr="00B94CC6">
              <w:rPr>
                <w:rFonts w:ascii="GHEA Grapalat" w:hAnsi="GHEA Grapalat"/>
                <w:bCs/>
                <w:iCs/>
                <w:sz w:val="16"/>
                <w:szCs w:val="16"/>
              </w:rPr>
              <w:t>9134210</w:t>
            </w:r>
          </w:p>
        </w:tc>
        <w:tc>
          <w:tcPr>
            <w:tcW w:w="1560" w:type="dxa"/>
          </w:tcPr>
          <w:p w14:paraId="4CCCF19F" w14:textId="77777777" w:rsidR="006C50AA" w:rsidRPr="00B94CC6" w:rsidRDefault="006C50AA" w:rsidP="009725C8">
            <w:pPr>
              <w:jc w:val="center"/>
              <w:rPr>
                <w:rFonts w:ascii="GHEA Grapalat" w:hAnsi="GHEA Grapalat"/>
                <w:bCs/>
                <w:iCs/>
                <w:sz w:val="16"/>
                <w:szCs w:val="16"/>
              </w:rPr>
            </w:pPr>
          </w:p>
          <w:p w14:paraId="6D5E3EF2" w14:textId="77777777" w:rsidR="006C50AA" w:rsidRPr="00B94CC6" w:rsidRDefault="006C50AA" w:rsidP="009725C8">
            <w:pPr>
              <w:jc w:val="center"/>
              <w:rPr>
                <w:rFonts w:ascii="GHEA Grapalat" w:hAnsi="GHEA Grapalat"/>
                <w:bCs/>
                <w:iCs/>
                <w:sz w:val="16"/>
                <w:szCs w:val="16"/>
              </w:rPr>
            </w:pPr>
            <w:r w:rsidRPr="00B94CC6">
              <w:rPr>
                <w:rFonts w:ascii="GHEA Grapalat" w:hAnsi="GHEA Grapalat" w:hint="eastAsia"/>
                <w:bCs/>
                <w:iCs/>
                <w:sz w:val="16"/>
                <w:szCs w:val="16"/>
              </w:rPr>
              <w:t>Дизельное</w:t>
            </w:r>
            <w:r w:rsidRPr="00B94CC6">
              <w:rPr>
                <w:rFonts w:ascii="GHEA Grapalat" w:hAnsi="GHEA Grapalat"/>
                <w:bCs/>
                <w:iCs/>
                <w:sz w:val="16"/>
                <w:szCs w:val="16"/>
              </w:rPr>
              <w:t xml:space="preserve"> </w:t>
            </w:r>
            <w:r w:rsidRPr="00B94CC6">
              <w:rPr>
                <w:rFonts w:ascii="GHEA Grapalat" w:hAnsi="GHEA Grapalat" w:hint="eastAsia"/>
                <w:bCs/>
                <w:iCs/>
                <w:sz w:val="16"/>
                <w:szCs w:val="16"/>
              </w:rPr>
              <w:t>топливо</w:t>
            </w:r>
          </w:p>
          <w:p w14:paraId="53A1B01E" w14:textId="77777777" w:rsidR="006C50AA" w:rsidRPr="00B138F3" w:rsidRDefault="006C50AA" w:rsidP="009725C8">
            <w:pPr>
              <w:widowControl w:val="0"/>
              <w:jc w:val="center"/>
              <w:rPr>
                <w:rFonts w:ascii="GHEA Grapalat" w:hAnsi="GHEA Grapalat"/>
                <w:sz w:val="16"/>
                <w:szCs w:val="16"/>
              </w:rPr>
            </w:pPr>
          </w:p>
        </w:tc>
        <w:tc>
          <w:tcPr>
            <w:tcW w:w="992" w:type="dxa"/>
          </w:tcPr>
          <w:p w14:paraId="7CEE3F71" w14:textId="77777777" w:rsidR="006C50AA" w:rsidRPr="00B138F3" w:rsidRDefault="006C50AA" w:rsidP="009725C8">
            <w:pPr>
              <w:widowControl w:val="0"/>
              <w:jc w:val="center"/>
              <w:rPr>
                <w:rFonts w:ascii="GHEA Grapalat" w:hAnsi="GHEA Grapalat"/>
                <w:sz w:val="16"/>
                <w:szCs w:val="16"/>
              </w:rPr>
            </w:pPr>
          </w:p>
        </w:tc>
        <w:tc>
          <w:tcPr>
            <w:tcW w:w="4252" w:type="dxa"/>
            <w:vAlign w:val="center"/>
          </w:tcPr>
          <w:p w14:paraId="5B04DC5E" w14:textId="77777777" w:rsidR="006C50AA" w:rsidRPr="00B94CC6" w:rsidRDefault="006C50AA" w:rsidP="009725C8">
            <w:pPr>
              <w:rPr>
                <w:rFonts w:cs="Sylfaen"/>
                <w:bCs/>
                <w:iCs/>
                <w:sz w:val="16"/>
                <w:szCs w:val="16"/>
              </w:rPr>
            </w:pPr>
            <w:proofErr w:type="spellStart"/>
            <w:r w:rsidRPr="00B94CC6">
              <w:rPr>
                <w:rFonts w:cs="Sylfaen"/>
                <w:bCs/>
                <w:iCs/>
                <w:sz w:val="16"/>
                <w:szCs w:val="16"/>
              </w:rPr>
              <w:t>Цетановое</w:t>
            </w:r>
            <w:proofErr w:type="spellEnd"/>
            <w:r w:rsidRPr="00B94CC6">
              <w:rPr>
                <w:rFonts w:cs="Sylfaen"/>
                <w:bCs/>
                <w:iCs/>
                <w:sz w:val="16"/>
                <w:szCs w:val="16"/>
              </w:rPr>
              <w:t xml:space="preserve"> число не менее 51, </w:t>
            </w:r>
            <w:proofErr w:type="spellStart"/>
            <w:r w:rsidRPr="00B94CC6">
              <w:rPr>
                <w:rFonts w:cs="Sylfaen"/>
                <w:bCs/>
                <w:iCs/>
                <w:sz w:val="16"/>
                <w:szCs w:val="16"/>
              </w:rPr>
              <w:t>цетановое</w:t>
            </w:r>
            <w:proofErr w:type="spellEnd"/>
            <w:r w:rsidRPr="00B94CC6">
              <w:rPr>
                <w:rFonts w:cs="Sylfaen"/>
                <w:bCs/>
                <w:iCs/>
                <w:sz w:val="16"/>
                <w:szCs w:val="16"/>
              </w:rPr>
              <w:t xml:space="preserve"> число не менее 46, плотность при 15 С° от 820 до 845 кг/м3, содержание серы не более 350 мг/кг, температура воспламенения не ниже 55 С0, Угольный остаток при осадке 10%. не более </w:t>
            </w:r>
            <w:r w:rsidRPr="00B94CC6">
              <w:rPr>
                <w:rFonts w:cs="Sylfaen"/>
                <w:bCs/>
                <w:iCs/>
                <w:sz w:val="16"/>
                <w:szCs w:val="16"/>
              </w:rPr>
              <w:lastRenderedPageBreak/>
              <w:t>0,3%, вязкость при 400С 2,0-4,5 мм2/с, температура помутнения не выше 0 С0. Безопасность, маркировка и упаковка согласно постановлению правительства РА от 2004 года. «Технический регламент на топливо для двигателей внутреннего сгорания», утвержденный постановлением N 1592 от 11 ноября.</w:t>
            </w:r>
          </w:p>
          <w:p w14:paraId="6486E7F9" w14:textId="77777777" w:rsidR="006C50AA" w:rsidRPr="00B138F3" w:rsidRDefault="006C50AA" w:rsidP="009725C8">
            <w:pPr>
              <w:widowControl w:val="0"/>
              <w:jc w:val="center"/>
              <w:rPr>
                <w:rFonts w:ascii="GHEA Grapalat" w:hAnsi="GHEA Grapalat"/>
                <w:sz w:val="16"/>
                <w:szCs w:val="16"/>
              </w:rPr>
            </w:pPr>
          </w:p>
        </w:tc>
        <w:tc>
          <w:tcPr>
            <w:tcW w:w="567" w:type="dxa"/>
          </w:tcPr>
          <w:p w14:paraId="267E35E4" w14:textId="77777777" w:rsidR="006C50AA" w:rsidRPr="00B94CC6" w:rsidRDefault="006C50AA" w:rsidP="009725C8">
            <w:pPr>
              <w:widowControl w:val="0"/>
              <w:jc w:val="center"/>
              <w:rPr>
                <w:rFonts w:ascii="GHEA Grapalat" w:hAnsi="GHEA Grapalat"/>
                <w:sz w:val="16"/>
                <w:szCs w:val="16"/>
              </w:rPr>
            </w:pPr>
          </w:p>
          <w:p w14:paraId="52E63E06" w14:textId="77777777" w:rsidR="006C50AA" w:rsidRPr="00B94CC6" w:rsidRDefault="006C50AA" w:rsidP="009725C8">
            <w:pPr>
              <w:widowControl w:val="0"/>
              <w:jc w:val="center"/>
              <w:rPr>
                <w:rFonts w:ascii="GHEA Grapalat" w:hAnsi="GHEA Grapalat"/>
                <w:sz w:val="16"/>
                <w:szCs w:val="16"/>
              </w:rPr>
            </w:pPr>
          </w:p>
          <w:p w14:paraId="65E64FFB" w14:textId="77777777" w:rsidR="006C50AA" w:rsidRPr="00B138F3" w:rsidRDefault="006C50AA" w:rsidP="009725C8">
            <w:pPr>
              <w:widowControl w:val="0"/>
              <w:jc w:val="center"/>
              <w:rPr>
                <w:rFonts w:ascii="GHEA Grapalat" w:hAnsi="GHEA Grapalat"/>
                <w:sz w:val="16"/>
                <w:szCs w:val="16"/>
              </w:rPr>
            </w:pPr>
            <w:r w:rsidRPr="00B94CC6">
              <w:rPr>
                <w:rFonts w:ascii="GHEA Grapalat" w:hAnsi="GHEA Grapalat"/>
                <w:sz w:val="16"/>
                <w:szCs w:val="16"/>
              </w:rPr>
              <w:t>литр</w:t>
            </w:r>
          </w:p>
        </w:tc>
        <w:tc>
          <w:tcPr>
            <w:tcW w:w="851" w:type="dxa"/>
            <w:vAlign w:val="center"/>
          </w:tcPr>
          <w:p w14:paraId="4F974E4A" w14:textId="2E5AC8E9" w:rsidR="006C50AA" w:rsidRPr="006C50AA" w:rsidRDefault="006C50AA" w:rsidP="009725C8">
            <w:pPr>
              <w:widowControl w:val="0"/>
              <w:jc w:val="center"/>
              <w:rPr>
                <w:rFonts w:ascii="GHEA Grapalat" w:hAnsi="GHEA Grapalat"/>
                <w:sz w:val="16"/>
                <w:szCs w:val="16"/>
                <w:lang w:val="hy-AM"/>
              </w:rPr>
            </w:pPr>
            <w:r>
              <w:rPr>
                <w:rFonts w:ascii="GHEA Grapalat" w:hAnsi="GHEA Grapalat"/>
                <w:bCs/>
                <w:iCs/>
                <w:sz w:val="16"/>
                <w:szCs w:val="16"/>
                <w:lang w:val="hy-AM"/>
              </w:rPr>
              <w:t>480</w:t>
            </w:r>
          </w:p>
        </w:tc>
        <w:tc>
          <w:tcPr>
            <w:tcW w:w="1134" w:type="dxa"/>
            <w:vAlign w:val="center"/>
          </w:tcPr>
          <w:p w14:paraId="7AA33B41" w14:textId="321E075F" w:rsidR="006C50AA" w:rsidRPr="00B138F3" w:rsidRDefault="006C50AA" w:rsidP="009725C8">
            <w:pPr>
              <w:widowControl w:val="0"/>
              <w:jc w:val="center"/>
              <w:rPr>
                <w:rFonts w:ascii="GHEA Grapalat" w:hAnsi="GHEA Grapalat"/>
                <w:sz w:val="16"/>
                <w:szCs w:val="16"/>
              </w:rPr>
            </w:pPr>
            <w:r>
              <w:rPr>
                <w:rFonts w:ascii="GHEA Grapalat" w:hAnsi="GHEA Grapalat"/>
                <w:bCs/>
                <w:iCs/>
                <w:sz w:val="16"/>
                <w:szCs w:val="16"/>
              </w:rPr>
              <w:t>7</w:t>
            </w:r>
            <w:r>
              <w:rPr>
                <w:rFonts w:ascii="Calibri" w:hAnsi="Calibri" w:cs="Calibri"/>
                <w:bCs/>
                <w:iCs/>
                <w:sz w:val="16"/>
                <w:szCs w:val="16"/>
              </w:rPr>
              <w:t> </w:t>
            </w:r>
            <w:r>
              <w:rPr>
                <w:rFonts w:ascii="GHEA Grapalat" w:hAnsi="GHEA Grapalat"/>
                <w:bCs/>
                <w:iCs/>
                <w:sz w:val="16"/>
                <w:szCs w:val="16"/>
                <w:lang w:val="hy-AM"/>
              </w:rPr>
              <w:t>612 8</w:t>
            </w:r>
            <w:r>
              <w:rPr>
                <w:rFonts w:ascii="GHEA Grapalat" w:hAnsi="GHEA Grapalat"/>
                <w:bCs/>
                <w:iCs/>
                <w:sz w:val="16"/>
                <w:szCs w:val="16"/>
              </w:rPr>
              <w:t>00</w:t>
            </w:r>
          </w:p>
        </w:tc>
        <w:tc>
          <w:tcPr>
            <w:tcW w:w="992" w:type="dxa"/>
            <w:vAlign w:val="center"/>
          </w:tcPr>
          <w:p w14:paraId="63252CAA" w14:textId="327BBED7" w:rsidR="006C50AA" w:rsidRPr="00B138F3" w:rsidRDefault="006C50AA" w:rsidP="009725C8">
            <w:pPr>
              <w:widowControl w:val="0"/>
              <w:jc w:val="center"/>
              <w:rPr>
                <w:rFonts w:ascii="GHEA Grapalat" w:hAnsi="GHEA Grapalat"/>
                <w:sz w:val="16"/>
                <w:szCs w:val="16"/>
              </w:rPr>
            </w:pPr>
            <w:r w:rsidRPr="00086599">
              <w:rPr>
                <w:rFonts w:ascii="GHEA Grapalat" w:hAnsi="GHEA Grapalat"/>
                <w:bCs/>
                <w:iCs/>
                <w:sz w:val="16"/>
                <w:szCs w:val="16"/>
              </w:rPr>
              <w:t>15 8</w:t>
            </w:r>
            <w:r>
              <w:rPr>
                <w:rFonts w:ascii="GHEA Grapalat" w:hAnsi="GHEA Grapalat"/>
                <w:bCs/>
                <w:iCs/>
                <w:sz w:val="16"/>
                <w:szCs w:val="16"/>
                <w:lang w:val="hy-AM"/>
              </w:rPr>
              <w:t>6</w:t>
            </w:r>
            <w:r w:rsidRPr="00086599">
              <w:rPr>
                <w:rFonts w:ascii="GHEA Grapalat" w:hAnsi="GHEA Grapalat"/>
                <w:bCs/>
                <w:iCs/>
                <w:sz w:val="16"/>
                <w:szCs w:val="16"/>
              </w:rPr>
              <w:t>0</w:t>
            </w:r>
          </w:p>
        </w:tc>
        <w:tc>
          <w:tcPr>
            <w:tcW w:w="2126" w:type="dxa"/>
            <w:vAlign w:val="center"/>
          </w:tcPr>
          <w:p w14:paraId="242F5FEF" w14:textId="77777777" w:rsidR="006C50AA" w:rsidRPr="00B94CC6" w:rsidRDefault="006C50AA" w:rsidP="009725C8">
            <w:pPr>
              <w:rPr>
                <w:rFonts w:cs="Sylfaen"/>
                <w:bCs/>
                <w:iCs/>
                <w:color w:val="FF0000"/>
                <w:sz w:val="16"/>
                <w:szCs w:val="16"/>
              </w:rPr>
            </w:pPr>
            <w:r w:rsidRPr="00B94CC6">
              <w:rPr>
                <w:rFonts w:cs="Sylfaen"/>
                <w:bCs/>
                <w:iCs/>
                <w:color w:val="FF0000"/>
                <w:sz w:val="16"/>
                <w:szCs w:val="16"/>
              </w:rPr>
              <w:t xml:space="preserve">Доставка по купону. Купоны должны быть действительны в течение как минимум 12 месяцев с </w:t>
            </w:r>
            <w:r w:rsidRPr="00B94CC6">
              <w:rPr>
                <w:rFonts w:cs="Sylfaen"/>
                <w:bCs/>
                <w:iCs/>
                <w:color w:val="FF0000"/>
                <w:sz w:val="16"/>
                <w:szCs w:val="16"/>
              </w:rPr>
              <w:lastRenderedPageBreak/>
              <w:t xml:space="preserve">даты предоставления и должны быть </w:t>
            </w:r>
            <w:proofErr w:type="spellStart"/>
            <w:r w:rsidRPr="00B94CC6">
              <w:rPr>
                <w:rFonts w:cs="Sylfaen"/>
                <w:bCs/>
                <w:iCs/>
                <w:color w:val="FF0000"/>
                <w:sz w:val="16"/>
                <w:szCs w:val="16"/>
              </w:rPr>
              <w:t>быть</w:t>
            </w:r>
            <w:proofErr w:type="spellEnd"/>
            <w:r w:rsidRPr="00B94CC6">
              <w:rPr>
                <w:rFonts w:cs="Sylfaen"/>
                <w:bCs/>
                <w:iCs/>
                <w:color w:val="FF0000"/>
                <w:sz w:val="16"/>
                <w:szCs w:val="16"/>
              </w:rPr>
              <w:t xml:space="preserve"> обслуженным</w:t>
            </w:r>
          </w:p>
          <w:p w14:paraId="48801610" w14:textId="77777777" w:rsidR="006C50AA" w:rsidRPr="00B138F3" w:rsidRDefault="006C50AA" w:rsidP="009725C8">
            <w:pPr>
              <w:widowControl w:val="0"/>
              <w:jc w:val="center"/>
              <w:rPr>
                <w:rFonts w:ascii="GHEA Grapalat" w:hAnsi="GHEA Grapalat"/>
                <w:sz w:val="16"/>
                <w:szCs w:val="16"/>
              </w:rPr>
            </w:pPr>
            <w:r w:rsidRPr="00B94CC6">
              <w:rPr>
                <w:rFonts w:cs="Sylfaen"/>
                <w:bCs/>
                <w:iCs/>
                <w:color w:val="FF0000"/>
                <w:sz w:val="16"/>
                <w:szCs w:val="16"/>
              </w:rPr>
              <w:t xml:space="preserve"> </w:t>
            </w:r>
            <w:proofErr w:type="spellStart"/>
            <w:r w:rsidRPr="00B94CC6">
              <w:rPr>
                <w:rFonts w:cs="Sylfaen"/>
                <w:bCs/>
                <w:iCs/>
                <w:color w:val="FF0000"/>
                <w:sz w:val="16"/>
                <w:szCs w:val="16"/>
              </w:rPr>
              <w:t>Котайкском</w:t>
            </w:r>
            <w:proofErr w:type="spellEnd"/>
            <w:r w:rsidRPr="00B94CC6">
              <w:rPr>
                <w:rFonts w:cs="Sylfaen"/>
                <w:bCs/>
                <w:iCs/>
                <w:color w:val="FF0000"/>
                <w:sz w:val="16"/>
                <w:szCs w:val="16"/>
              </w:rPr>
              <w:t xml:space="preserve"> марзе РА.</w:t>
            </w:r>
            <w:r w:rsidRPr="00B94CC6">
              <w:rPr>
                <w:rFonts w:cs="Sylfaen"/>
                <w:bCs/>
                <w:iCs/>
                <w:color w:val="FF0000"/>
                <w:sz w:val="16"/>
                <w:szCs w:val="16"/>
                <w:lang w:val="hy-AM"/>
              </w:rPr>
              <w:t xml:space="preserve"> </w:t>
            </w:r>
            <w:r w:rsidRPr="00B94CC6">
              <w:rPr>
                <w:rFonts w:cs="Sylfaen"/>
                <w:bCs/>
                <w:iCs/>
                <w:color w:val="FF0000"/>
                <w:sz w:val="16"/>
                <w:szCs w:val="16"/>
              </w:rPr>
              <w:t>максимум 5 км от адресов административных офисов компании</w:t>
            </w:r>
            <w:r w:rsidRPr="00B94CC6">
              <w:rPr>
                <w:rFonts w:cs="Sylfaen"/>
                <w:bCs/>
                <w:iCs/>
                <w:color w:val="FF0000"/>
                <w:sz w:val="16"/>
                <w:szCs w:val="16"/>
                <w:lang w:val="hy-AM"/>
              </w:rPr>
              <w:t xml:space="preserve"> </w:t>
            </w:r>
            <w:r w:rsidRPr="00B94CC6">
              <w:rPr>
                <w:rFonts w:cs="Sylfaen"/>
                <w:bCs/>
                <w:iCs/>
                <w:color w:val="FF0000"/>
                <w:sz w:val="16"/>
                <w:szCs w:val="16"/>
              </w:rPr>
              <w:t xml:space="preserve">с существующими </w:t>
            </w:r>
            <w:r w:rsidRPr="00B94CC6">
              <w:rPr>
                <w:rFonts w:cs="Sylfaen"/>
                <w:bCs/>
                <w:iCs/>
                <w:color w:val="FF0000"/>
                <w:sz w:val="16"/>
                <w:szCs w:val="16"/>
                <w:lang w:val="hy-AM"/>
              </w:rPr>
              <w:t xml:space="preserve"> </w:t>
            </w:r>
            <w:r w:rsidRPr="00B94CC6">
              <w:rPr>
                <w:rFonts w:cs="Sylfaen"/>
                <w:bCs/>
                <w:iCs/>
                <w:color w:val="FF0000"/>
                <w:sz w:val="16"/>
                <w:szCs w:val="16"/>
              </w:rPr>
              <w:t>заправочными станциями</w:t>
            </w:r>
            <w:r w:rsidRPr="00B94CC6">
              <w:rPr>
                <w:rFonts w:cs="Sylfaen"/>
                <w:bCs/>
                <w:iCs/>
                <w:color w:val="FF0000"/>
                <w:sz w:val="16"/>
                <w:szCs w:val="16"/>
                <w:lang w:val="hy-AM"/>
              </w:rPr>
              <w:t>․</w:t>
            </w:r>
            <w:r w:rsidRPr="00B94CC6">
              <w:rPr>
                <w:rFonts w:ascii="inherit" w:hAnsi="inherit" w:cs="Courier New"/>
                <w:color w:val="FF0000"/>
                <w:sz w:val="16"/>
                <w:szCs w:val="16"/>
              </w:rPr>
              <w:t xml:space="preserve"> </w:t>
            </w:r>
            <w:r w:rsidRPr="00B94CC6">
              <w:rPr>
                <w:rFonts w:cs="Sylfaen"/>
                <w:bCs/>
                <w:iCs/>
                <w:color w:val="FF0000"/>
                <w:sz w:val="16"/>
                <w:szCs w:val="16"/>
              </w:rPr>
              <w:t xml:space="preserve">Адреса: г. Раздана </w:t>
            </w:r>
            <w:proofErr w:type="spellStart"/>
            <w:r w:rsidRPr="00B94CC6">
              <w:rPr>
                <w:rFonts w:cs="Sylfaen"/>
                <w:bCs/>
                <w:iCs/>
                <w:color w:val="FF0000"/>
                <w:sz w:val="16"/>
                <w:szCs w:val="16"/>
              </w:rPr>
              <w:t>Ереваняна</w:t>
            </w:r>
            <w:proofErr w:type="spellEnd"/>
            <w:r w:rsidRPr="00B94CC6">
              <w:rPr>
                <w:rFonts w:cs="Sylfaen"/>
                <w:bCs/>
                <w:iCs/>
                <w:color w:val="FF0000"/>
                <w:sz w:val="16"/>
                <w:szCs w:val="16"/>
              </w:rPr>
              <w:t xml:space="preserve"> 15, г. </w:t>
            </w:r>
            <w:proofErr w:type="spellStart"/>
            <w:r w:rsidRPr="00B94CC6">
              <w:rPr>
                <w:rFonts w:cs="Sylfaen"/>
                <w:bCs/>
                <w:iCs/>
                <w:color w:val="FF0000"/>
                <w:sz w:val="16"/>
                <w:szCs w:val="16"/>
              </w:rPr>
              <w:t>Егвард</w:t>
            </w:r>
            <w:proofErr w:type="spellEnd"/>
            <w:r w:rsidRPr="00B94CC6">
              <w:rPr>
                <w:rFonts w:cs="Sylfaen"/>
                <w:bCs/>
                <w:iCs/>
                <w:color w:val="FF0000"/>
                <w:sz w:val="16"/>
                <w:szCs w:val="16"/>
              </w:rPr>
              <w:t xml:space="preserve"> </w:t>
            </w:r>
            <w:proofErr w:type="spellStart"/>
            <w:r w:rsidRPr="00B94CC6">
              <w:rPr>
                <w:rFonts w:cs="Sylfaen"/>
                <w:bCs/>
                <w:iCs/>
                <w:color w:val="FF0000"/>
                <w:sz w:val="16"/>
                <w:szCs w:val="16"/>
              </w:rPr>
              <w:t>Кнунянца</w:t>
            </w:r>
            <w:proofErr w:type="spellEnd"/>
            <w:r w:rsidRPr="00B94CC6">
              <w:rPr>
                <w:rFonts w:cs="Sylfaen"/>
                <w:bCs/>
                <w:iCs/>
                <w:color w:val="FF0000"/>
                <w:sz w:val="16"/>
                <w:szCs w:val="16"/>
              </w:rPr>
              <w:t xml:space="preserve"> 14, с. </w:t>
            </w:r>
            <w:proofErr w:type="spellStart"/>
            <w:r w:rsidRPr="00B94CC6">
              <w:rPr>
                <w:rFonts w:cs="Sylfaen"/>
                <w:bCs/>
                <w:iCs/>
                <w:color w:val="FF0000"/>
                <w:sz w:val="16"/>
                <w:szCs w:val="16"/>
              </w:rPr>
              <w:t>Джрвеж</w:t>
            </w:r>
            <w:proofErr w:type="spellEnd"/>
            <w:r w:rsidRPr="00B94CC6">
              <w:rPr>
                <w:rFonts w:cs="Sylfaen"/>
                <w:bCs/>
                <w:iCs/>
                <w:color w:val="FF0000"/>
                <w:sz w:val="16"/>
                <w:szCs w:val="16"/>
              </w:rPr>
              <w:t xml:space="preserve"> 5-й квартал, 2-27/1, с. Гарни </w:t>
            </w:r>
            <w:proofErr w:type="spellStart"/>
            <w:r w:rsidRPr="00B94CC6">
              <w:rPr>
                <w:rFonts w:cs="Sylfaen"/>
                <w:bCs/>
                <w:iCs/>
                <w:color w:val="FF0000"/>
                <w:sz w:val="16"/>
                <w:szCs w:val="16"/>
              </w:rPr>
              <w:t>Алекяна</w:t>
            </w:r>
            <w:proofErr w:type="spellEnd"/>
            <w:r w:rsidRPr="00B94CC6">
              <w:rPr>
                <w:rFonts w:cs="Sylfaen"/>
                <w:bCs/>
                <w:iCs/>
                <w:color w:val="FF0000"/>
                <w:sz w:val="16"/>
                <w:szCs w:val="16"/>
              </w:rPr>
              <w:t xml:space="preserve"> 54, с Нор </w:t>
            </w:r>
            <w:proofErr w:type="spellStart"/>
            <w:r w:rsidRPr="00B94CC6">
              <w:rPr>
                <w:rFonts w:cs="Sylfaen"/>
                <w:bCs/>
                <w:iCs/>
                <w:color w:val="FF0000"/>
                <w:sz w:val="16"/>
                <w:szCs w:val="16"/>
              </w:rPr>
              <w:t>Геги</w:t>
            </w:r>
            <w:proofErr w:type="spellEnd"/>
            <w:r w:rsidRPr="00B94CC6">
              <w:rPr>
                <w:rFonts w:cs="Sylfaen"/>
                <w:bCs/>
                <w:iCs/>
                <w:color w:val="FF0000"/>
                <w:sz w:val="16"/>
                <w:szCs w:val="16"/>
              </w:rPr>
              <w:t xml:space="preserve"> </w:t>
            </w:r>
            <w:proofErr w:type="spellStart"/>
            <w:r w:rsidRPr="00B94CC6">
              <w:rPr>
                <w:rFonts w:cs="Sylfaen"/>
                <w:bCs/>
                <w:iCs/>
                <w:color w:val="FF0000"/>
                <w:sz w:val="16"/>
                <w:szCs w:val="16"/>
              </w:rPr>
              <w:t>Егвардское</w:t>
            </w:r>
            <w:proofErr w:type="spellEnd"/>
            <w:r w:rsidRPr="00B94CC6">
              <w:rPr>
                <w:rFonts w:cs="Sylfaen"/>
                <w:bCs/>
                <w:iCs/>
                <w:color w:val="FF0000"/>
                <w:sz w:val="16"/>
                <w:szCs w:val="16"/>
                <w:lang w:val="hy-AM"/>
              </w:rPr>
              <w:t xml:space="preserve"> </w:t>
            </w:r>
            <w:r w:rsidRPr="00B94CC6">
              <w:rPr>
                <w:rFonts w:cs="Sylfaen"/>
                <w:bCs/>
                <w:iCs/>
                <w:color w:val="FF0000"/>
                <w:sz w:val="16"/>
                <w:szCs w:val="16"/>
              </w:rPr>
              <w:t>шоссе1</w:t>
            </w:r>
          </w:p>
        </w:tc>
        <w:tc>
          <w:tcPr>
            <w:tcW w:w="896" w:type="dxa"/>
            <w:vAlign w:val="center"/>
          </w:tcPr>
          <w:p w14:paraId="74DB2D2A" w14:textId="6A0901A8" w:rsidR="006C50AA" w:rsidRPr="00B138F3" w:rsidRDefault="006C50AA" w:rsidP="009725C8">
            <w:pPr>
              <w:widowControl w:val="0"/>
              <w:jc w:val="center"/>
              <w:rPr>
                <w:rFonts w:ascii="GHEA Grapalat" w:hAnsi="GHEA Grapalat"/>
                <w:sz w:val="16"/>
                <w:szCs w:val="16"/>
              </w:rPr>
            </w:pPr>
            <w:r w:rsidRPr="00086599">
              <w:rPr>
                <w:rFonts w:ascii="GHEA Grapalat" w:hAnsi="GHEA Grapalat"/>
                <w:bCs/>
                <w:iCs/>
                <w:sz w:val="16"/>
                <w:szCs w:val="16"/>
              </w:rPr>
              <w:lastRenderedPageBreak/>
              <w:t>15 8</w:t>
            </w:r>
            <w:r>
              <w:rPr>
                <w:rFonts w:ascii="GHEA Grapalat" w:hAnsi="GHEA Grapalat"/>
                <w:bCs/>
                <w:iCs/>
                <w:sz w:val="16"/>
                <w:szCs w:val="16"/>
                <w:lang w:val="hy-AM"/>
              </w:rPr>
              <w:t>6</w:t>
            </w:r>
            <w:r w:rsidRPr="00086599">
              <w:rPr>
                <w:rFonts w:ascii="GHEA Grapalat" w:hAnsi="GHEA Grapalat"/>
                <w:bCs/>
                <w:iCs/>
                <w:sz w:val="16"/>
                <w:szCs w:val="16"/>
              </w:rPr>
              <w:t>0</w:t>
            </w:r>
          </w:p>
        </w:tc>
        <w:tc>
          <w:tcPr>
            <w:tcW w:w="1284" w:type="dxa"/>
            <w:vAlign w:val="center"/>
          </w:tcPr>
          <w:p w14:paraId="17609DCB" w14:textId="77777777" w:rsidR="006C50AA" w:rsidRPr="00B94CC6" w:rsidRDefault="006C50AA" w:rsidP="009725C8">
            <w:pPr>
              <w:jc w:val="both"/>
              <w:rPr>
                <w:rFonts w:cs="Sylfaen"/>
                <w:bCs/>
                <w:iCs/>
                <w:sz w:val="16"/>
                <w:szCs w:val="16"/>
                <w:lang w:val="hy-AM"/>
              </w:rPr>
            </w:pPr>
            <w:r w:rsidRPr="00B94CC6">
              <w:rPr>
                <w:rFonts w:cs="Sylfaen"/>
                <w:bCs/>
                <w:iCs/>
                <w:sz w:val="16"/>
                <w:szCs w:val="16"/>
              </w:rPr>
              <w:t>С момента подписания договора</w:t>
            </w:r>
            <w:r w:rsidRPr="00B94CC6">
              <w:rPr>
                <w:rFonts w:cs="Sylfaen"/>
                <w:bCs/>
                <w:iCs/>
                <w:sz w:val="16"/>
                <w:szCs w:val="16"/>
                <w:lang w:val="hy-AM"/>
              </w:rPr>
              <w:t xml:space="preserve"> </w:t>
            </w:r>
            <w:r w:rsidRPr="00B94CC6">
              <w:rPr>
                <w:rFonts w:cs="Sylfaen"/>
                <w:bCs/>
                <w:iCs/>
                <w:sz w:val="16"/>
                <w:szCs w:val="16"/>
              </w:rPr>
              <w:t>до</w:t>
            </w:r>
          </w:p>
          <w:p w14:paraId="70924032" w14:textId="2656C7B2" w:rsidR="006C50AA" w:rsidRPr="00B138F3" w:rsidRDefault="006C50AA" w:rsidP="009725C8">
            <w:pPr>
              <w:widowControl w:val="0"/>
              <w:jc w:val="center"/>
              <w:rPr>
                <w:rFonts w:ascii="GHEA Grapalat" w:hAnsi="GHEA Grapalat"/>
                <w:sz w:val="16"/>
                <w:szCs w:val="16"/>
              </w:rPr>
            </w:pPr>
            <w:r w:rsidRPr="00B94CC6">
              <w:rPr>
                <w:rFonts w:cs="Sylfaen"/>
                <w:bCs/>
                <w:iCs/>
                <w:sz w:val="16"/>
                <w:szCs w:val="16"/>
              </w:rPr>
              <w:t>25.12.202</w:t>
            </w:r>
            <w:r>
              <w:rPr>
                <w:rFonts w:cs="Sylfaen"/>
                <w:bCs/>
                <w:iCs/>
                <w:sz w:val="16"/>
                <w:szCs w:val="16"/>
                <w:lang w:val="hy-AM"/>
              </w:rPr>
              <w:t>6</w:t>
            </w:r>
            <w:r w:rsidRPr="00B94CC6">
              <w:rPr>
                <w:rFonts w:cs="Sylfaen"/>
                <w:bCs/>
                <w:iCs/>
                <w:sz w:val="16"/>
                <w:szCs w:val="16"/>
              </w:rPr>
              <w:t>г</w:t>
            </w:r>
          </w:p>
        </w:tc>
      </w:tr>
      <w:tr w:rsidR="006C50AA" w:rsidRPr="00B138F3" w14:paraId="325F3F08" w14:textId="77777777" w:rsidTr="00E46E9B">
        <w:trPr>
          <w:trHeight w:val="246"/>
          <w:jc w:val="center"/>
        </w:trPr>
        <w:tc>
          <w:tcPr>
            <w:tcW w:w="704" w:type="dxa"/>
            <w:vAlign w:val="center"/>
          </w:tcPr>
          <w:p w14:paraId="17D393CB" w14:textId="77777777" w:rsidR="006C50AA" w:rsidRPr="00B138F3" w:rsidRDefault="006C50AA" w:rsidP="009725C8">
            <w:pPr>
              <w:widowControl w:val="0"/>
              <w:jc w:val="center"/>
              <w:rPr>
                <w:rFonts w:ascii="GHEA Grapalat" w:hAnsi="GHEA Grapalat"/>
                <w:sz w:val="16"/>
                <w:szCs w:val="16"/>
              </w:rPr>
            </w:pPr>
            <w:r w:rsidRPr="00B94CC6">
              <w:rPr>
                <w:rFonts w:ascii="GHEA Grapalat" w:hAnsi="GHEA Grapalat"/>
                <w:bCs/>
                <w:iCs/>
                <w:sz w:val="16"/>
                <w:szCs w:val="16"/>
                <w:lang w:val="hy-AM"/>
              </w:rPr>
              <w:t>3</w:t>
            </w:r>
          </w:p>
        </w:tc>
        <w:tc>
          <w:tcPr>
            <w:tcW w:w="992" w:type="dxa"/>
            <w:vAlign w:val="center"/>
          </w:tcPr>
          <w:p w14:paraId="2AD98D57" w14:textId="77777777" w:rsidR="006C50AA" w:rsidRPr="00086599" w:rsidRDefault="006C50AA" w:rsidP="009725C8">
            <w:pPr>
              <w:jc w:val="center"/>
              <w:rPr>
                <w:rFonts w:ascii="GHEA Grapalat" w:hAnsi="GHEA Grapalat" w:cs="Calibri"/>
                <w:sz w:val="16"/>
                <w:szCs w:val="16"/>
              </w:rPr>
            </w:pPr>
            <w:r w:rsidRPr="00086599">
              <w:rPr>
                <w:rFonts w:ascii="GHEA Grapalat" w:hAnsi="GHEA Grapalat" w:cs="Calibri"/>
                <w:sz w:val="16"/>
                <w:szCs w:val="16"/>
              </w:rPr>
              <w:t>09411410</w:t>
            </w:r>
          </w:p>
          <w:p w14:paraId="77101E17" w14:textId="77777777" w:rsidR="006C50AA" w:rsidRPr="00B138F3" w:rsidRDefault="006C50AA" w:rsidP="009725C8">
            <w:pPr>
              <w:widowControl w:val="0"/>
              <w:jc w:val="center"/>
              <w:rPr>
                <w:rFonts w:ascii="GHEA Grapalat" w:hAnsi="GHEA Grapalat"/>
                <w:sz w:val="16"/>
                <w:szCs w:val="16"/>
              </w:rPr>
            </w:pPr>
          </w:p>
        </w:tc>
        <w:tc>
          <w:tcPr>
            <w:tcW w:w="1560" w:type="dxa"/>
            <w:vAlign w:val="center"/>
          </w:tcPr>
          <w:p w14:paraId="405F503E" w14:textId="77777777" w:rsidR="006C50AA" w:rsidRPr="00B138F3" w:rsidRDefault="006C50AA" w:rsidP="009725C8">
            <w:pPr>
              <w:widowControl w:val="0"/>
              <w:jc w:val="center"/>
              <w:rPr>
                <w:rFonts w:ascii="GHEA Grapalat" w:hAnsi="GHEA Grapalat"/>
                <w:sz w:val="16"/>
                <w:szCs w:val="16"/>
              </w:rPr>
            </w:pPr>
            <w:r w:rsidRPr="00086599">
              <w:rPr>
                <w:sz w:val="16"/>
                <w:szCs w:val="16"/>
              </w:rPr>
              <w:t>Жидкий газ</w:t>
            </w:r>
          </w:p>
        </w:tc>
        <w:tc>
          <w:tcPr>
            <w:tcW w:w="992" w:type="dxa"/>
          </w:tcPr>
          <w:p w14:paraId="239625FA" w14:textId="77777777" w:rsidR="006C50AA" w:rsidRPr="00B138F3" w:rsidRDefault="006C50AA" w:rsidP="009725C8">
            <w:pPr>
              <w:widowControl w:val="0"/>
              <w:jc w:val="center"/>
              <w:rPr>
                <w:rFonts w:ascii="GHEA Grapalat" w:hAnsi="GHEA Grapalat"/>
                <w:sz w:val="16"/>
                <w:szCs w:val="16"/>
              </w:rPr>
            </w:pPr>
          </w:p>
        </w:tc>
        <w:tc>
          <w:tcPr>
            <w:tcW w:w="4252" w:type="dxa"/>
            <w:vAlign w:val="center"/>
          </w:tcPr>
          <w:p w14:paraId="523BBE49" w14:textId="77777777" w:rsidR="006C50AA" w:rsidRPr="00B138F3" w:rsidRDefault="006C50AA" w:rsidP="009725C8">
            <w:pPr>
              <w:widowControl w:val="0"/>
              <w:jc w:val="center"/>
              <w:rPr>
                <w:rFonts w:ascii="GHEA Grapalat" w:hAnsi="GHEA Grapalat"/>
                <w:sz w:val="16"/>
                <w:szCs w:val="16"/>
              </w:rPr>
            </w:pPr>
            <w:r w:rsidRPr="00086599">
              <w:rPr>
                <w:sz w:val="16"/>
                <w:szCs w:val="16"/>
              </w:rPr>
              <w:t xml:space="preserve">Жидкий газ пропан, используемый в качестве топлива для двигателей вместо </w:t>
            </w:r>
            <w:proofErr w:type="spellStart"/>
            <w:proofErr w:type="gramStart"/>
            <w:r w:rsidRPr="00086599">
              <w:rPr>
                <w:sz w:val="16"/>
                <w:szCs w:val="16"/>
              </w:rPr>
              <w:t>бензина.Основным</w:t>
            </w:r>
            <w:proofErr w:type="spellEnd"/>
            <w:proofErr w:type="gramEnd"/>
            <w:r w:rsidRPr="00086599">
              <w:rPr>
                <w:sz w:val="16"/>
                <w:szCs w:val="16"/>
              </w:rPr>
              <w:t xml:space="preserve"> компонентом является метан (CH₄), который составляет около 85-95%, но могут присутствовать и небольшие количества других </w:t>
            </w:r>
            <w:proofErr w:type="spellStart"/>
            <w:proofErr w:type="gramStart"/>
            <w:r w:rsidRPr="00086599">
              <w:rPr>
                <w:sz w:val="16"/>
                <w:szCs w:val="16"/>
              </w:rPr>
              <w:t>газов.В</w:t>
            </w:r>
            <w:proofErr w:type="spellEnd"/>
            <w:proofErr w:type="gramEnd"/>
            <w:r w:rsidRPr="00086599">
              <w:rPr>
                <w:sz w:val="16"/>
                <w:szCs w:val="16"/>
              </w:rPr>
              <w:t xml:space="preserve"> качестве моторного топлива вместо бензина используется жидкий газ пропан. Основным компонентом является метан (CH₄), которого около 85-95%, но могут присутствовать и небольшие количества других </w:t>
            </w:r>
            <w:proofErr w:type="spellStart"/>
            <w:r w:rsidRPr="00086599">
              <w:rPr>
                <w:sz w:val="16"/>
                <w:szCs w:val="16"/>
              </w:rPr>
              <w:t>газов.Состав</w:t>
            </w:r>
            <w:proofErr w:type="spellEnd"/>
            <w:r w:rsidRPr="00086599">
              <w:rPr>
                <w:sz w:val="16"/>
                <w:szCs w:val="16"/>
              </w:rPr>
              <w:t xml:space="preserve"> сжиженного газа должен быть: а) плотность водяного пара в сжиженном газе: не более 32 мг/м3; б) сероводорода и других растворимых сульфидов: не более 23 мг/м3; в) кислород - не более 1% (объемная доля). г) углекислый газ - не более 4% (объемная доля); д) водород: не более 0,1% (объемная доля) ГОСТ 20448-90.Поставка газа должна осуществляться на талонной основе.</w:t>
            </w:r>
          </w:p>
        </w:tc>
        <w:tc>
          <w:tcPr>
            <w:tcW w:w="567" w:type="dxa"/>
            <w:vAlign w:val="center"/>
          </w:tcPr>
          <w:p w14:paraId="58FFE7E3" w14:textId="77777777" w:rsidR="006C50AA" w:rsidRPr="00B138F3" w:rsidRDefault="006C50AA" w:rsidP="009725C8">
            <w:pPr>
              <w:widowControl w:val="0"/>
              <w:jc w:val="center"/>
              <w:rPr>
                <w:rFonts w:ascii="GHEA Grapalat" w:hAnsi="GHEA Grapalat"/>
                <w:sz w:val="16"/>
                <w:szCs w:val="16"/>
              </w:rPr>
            </w:pPr>
            <w:r w:rsidRPr="00B94CC6">
              <w:rPr>
                <w:rFonts w:cs="Sylfaen"/>
                <w:bCs/>
                <w:iCs/>
                <w:sz w:val="16"/>
                <w:szCs w:val="16"/>
              </w:rPr>
              <w:t>л</w:t>
            </w:r>
          </w:p>
        </w:tc>
        <w:tc>
          <w:tcPr>
            <w:tcW w:w="851" w:type="dxa"/>
            <w:vAlign w:val="center"/>
          </w:tcPr>
          <w:p w14:paraId="6C6FC27C" w14:textId="43A86890" w:rsidR="006C50AA" w:rsidRPr="00B138F3" w:rsidRDefault="006C50AA" w:rsidP="009725C8">
            <w:pPr>
              <w:widowControl w:val="0"/>
              <w:jc w:val="center"/>
              <w:rPr>
                <w:rFonts w:ascii="GHEA Grapalat" w:hAnsi="GHEA Grapalat"/>
                <w:sz w:val="16"/>
                <w:szCs w:val="16"/>
              </w:rPr>
            </w:pPr>
            <w:r>
              <w:rPr>
                <w:rFonts w:ascii="GHEA Grapalat" w:hAnsi="GHEA Grapalat"/>
                <w:bCs/>
                <w:iCs/>
                <w:sz w:val="16"/>
                <w:szCs w:val="16"/>
              </w:rPr>
              <w:t>1</w:t>
            </w:r>
            <w:r>
              <w:rPr>
                <w:rFonts w:ascii="GHEA Grapalat" w:hAnsi="GHEA Grapalat"/>
                <w:bCs/>
                <w:iCs/>
                <w:sz w:val="16"/>
                <w:szCs w:val="16"/>
                <w:lang w:val="hy-AM"/>
              </w:rPr>
              <w:t>8</w:t>
            </w:r>
            <w:r>
              <w:rPr>
                <w:rFonts w:ascii="GHEA Grapalat" w:hAnsi="GHEA Grapalat"/>
                <w:bCs/>
                <w:iCs/>
                <w:sz w:val="16"/>
                <w:szCs w:val="16"/>
              </w:rPr>
              <w:t>0</w:t>
            </w:r>
          </w:p>
        </w:tc>
        <w:tc>
          <w:tcPr>
            <w:tcW w:w="1134" w:type="dxa"/>
            <w:vAlign w:val="center"/>
          </w:tcPr>
          <w:p w14:paraId="1684F2C7" w14:textId="40D97F40" w:rsidR="006C50AA" w:rsidRPr="00E46E9B" w:rsidRDefault="00E46E9B" w:rsidP="009725C8">
            <w:pPr>
              <w:widowControl w:val="0"/>
              <w:jc w:val="center"/>
              <w:rPr>
                <w:rFonts w:ascii="GHEA Grapalat" w:hAnsi="GHEA Grapalat"/>
                <w:sz w:val="16"/>
                <w:szCs w:val="16"/>
                <w:lang w:val="hy-AM"/>
              </w:rPr>
            </w:pPr>
            <w:r>
              <w:rPr>
                <w:rFonts w:ascii="GHEA Grapalat" w:hAnsi="GHEA Grapalat"/>
                <w:bCs/>
                <w:iCs/>
                <w:sz w:val="16"/>
                <w:szCs w:val="16"/>
                <w:lang w:val="hy-AM"/>
              </w:rPr>
              <w:t>4</w:t>
            </w:r>
            <w:r>
              <w:rPr>
                <w:rFonts w:ascii="Calibri" w:hAnsi="Calibri" w:cs="Calibri"/>
                <w:bCs/>
                <w:iCs/>
                <w:sz w:val="16"/>
                <w:szCs w:val="16"/>
                <w:lang w:val="hy-AM"/>
              </w:rPr>
              <w:t> </w:t>
            </w:r>
            <w:r>
              <w:rPr>
                <w:rFonts w:ascii="GHEA Grapalat" w:hAnsi="GHEA Grapalat"/>
                <w:bCs/>
                <w:iCs/>
                <w:sz w:val="16"/>
                <w:szCs w:val="16"/>
                <w:lang w:val="hy-AM"/>
              </w:rPr>
              <w:t>204 800</w:t>
            </w:r>
          </w:p>
        </w:tc>
        <w:tc>
          <w:tcPr>
            <w:tcW w:w="992" w:type="dxa"/>
            <w:vAlign w:val="center"/>
          </w:tcPr>
          <w:p w14:paraId="05628D25" w14:textId="2F2EA589" w:rsidR="006C50AA" w:rsidRPr="00E46E9B" w:rsidRDefault="00E46E9B" w:rsidP="009725C8">
            <w:pPr>
              <w:widowControl w:val="0"/>
              <w:jc w:val="center"/>
              <w:rPr>
                <w:rFonts w:ascii="GHEA Grapalat" w:hAnsi="GHEA Grapalat"/>
                <w:sz w:val="16"/>
                <w:szCs w:val="16"/>
                <w:lang w:val="hy-AM"/>
              </w:rPr>
            </w:pPr>
            <w:r>
              <w:rPr>
                <w:rFonts w:ascii="GHEA Grapalat" w:hAnsi="GHEA Grapalat"/>
                <w:bCs/>
                <w:iCs/>
                <w:sz w:val="16"/>
                <w:szCs w:val="16"/>
                <w:lang w:val="hy-AM"/>
              </w:rPr>
              <w:t>23 360</w:t>
            </w:r>
          </w:p>
        </w:tc>
        <w:tc>
          <w:tcPr>
            <w:tcW w:w="2126" w:type="dxa"/>
            <w:vAlign w:val="center"/>
          </w:tcPr>
          <w:p w14:paraId="30CD778B" w14:textId="77777777" w:rsidR="006C50AA" w:rsidRPr="00B94CC6" w:rsidRDefault="006C50AA" w:rsidP="009725C8">
            <w:pPr>
              <w:rPr>
                <w:rFonts w:cs="Sylfaen"/>
                <w:bCs/>
                <w:iCs/>
                <w:color w:val="FF0000"/>
                <w:sz w:val="16"/>
                <w:szCs w:val="16"/>
              </w:rPr>
            </w:pPr>
            <w:r w:rsidRPr="00B94CC6">
              <w:rPr>
                <w:rFonts w:cs="Sylfaen"/>
                <w:bCs/>
                <w:iCs/>
                <w:color w:val="FF0000"/>
                <w:sz w:val="16"/>
                <w:szCs w:val="16"/>
              </w:rPr>
              <w:t xml:space="preserve">Доставка по купону. Купоны должны быть действительны в течение как минимум 12 месяцев с даты предоставления и должны быть </w:t>
            </w:r>
            <w:proofErr w:type="spellStart"/>
            <w:r w:rsidRPr="00B94CC6">
              <w:rPr>
                <w:rFonts w:cs="Sylfaen"/>
                <w:bCs/>
                <w:iCs/>
                <w:color w:val="FF0000"/>
                <w:sz w:val="16"/>
                <w:szCs w:val="16"/>
              </w:rPr>
              <w:t>быть</w:t>
            </w:r>
            <w:proofErr w:type="spellEnd"/>
            <w:r w:rsidRPr="00B94CC6">
              <w:rPr>
                <w:rFonts w:cs="Sylfaen"/>
                <w:bCs/>
                <w:iCs/>
                <w:color w:val="FF0000"/>
                <w:sz w:val="16"/>
                <w:szCs w:val="16"/>
              </w:rPr>
              <w:t xml:space="preserve"> обслуженным</w:t>
            </w:r>
          </w:p>
          <w:p w14:paraId="556FE4B0" w14:textId="77777777" w:rsidR="006C50AA" w:rsidRPr="00B138F3" w:rsidRDefault="006C50AA" w:rsidP="009725C8">
            <w:pPr>
              <w:widowControl w:val="0"/>
              <w:jc w:val="center"/>
              <w:rPr>
                <w:rFonts w:ascii="GHEA Grapalat" w:hAnsi="GHEA Grapalat"/>
                <w:sz w:val="16"/>
                <w:szCs w:val="16"/>
              </w:rPr>
            </w:pPr>
            <w:r w:rsidRPr="00B94CC6">
              <w:rPr>
                <w:rFonts w:cs="Sylfaen"/>
                <w:bCs/>
                <w:iCs/>
                <w:color w:val="FF0000"/>
                <w:sz w:val="16"/>
                <w:szCs w:val="16"/>
              </w:rPr>
              <w:t xml:space="preserve"> </w:t>
            </w:r>
            <w:proofErr w:type="spellStart"/>
            <w:r w:rsidRPr="00B94CC6">
              <w:rPr>
                <w:rFonts w:cs="Sylfaen"/>
                <w:bCs/>
                <w:iCs/>
                <w:color w:val="FF0000"/>
                <w:sz w:val="16"/>
                <w:szCs w:val="16"/>
              </w:rPr>
              <w:t>Котайкском</w:t>
            </w:r>
            <w:proofErr w:type="spellEnd"/>
            <w:r w:rsidRPr="00B94CC6">
              <w:rPr>
                <w:rFonts w:cs="Sylfaen"/>
                <w:bCs/>
                <w:iCs/>
                <w:color w:val="FF0000"/>
                <w:sz w:val="16"/>
                <w:szCs w:val="16"/>
              </w:rPr>
              <w:t xml:space="preserve"> марзе РА.</w:t>
            </w:r>
            <w:r w:rsidRPr="00B94CC6">
              <w:rPr>
                <w:rFonts w:cs="Sylfaen"/>
                <w:bCs/>
                <w:iCs/>
                <w:color w:val="FF0000"/>
                <w:sz w:val="16"/>
                <w:szCs w:val="16"/>
                <w:lang w:val="hy-AM"/>
              </w:rPr>
              <w:t xml:space="preserve"> </w:t>
            </w:r>
            <w:r w:rsidRPr="00B94CC6">
              <w:rPr>
                <w:rFonts w:cs="Sylfaen"/>
                <w:bCs/>
                <w:iCs/>
                <w:color w:val="FF0000"/>
                <w:sz w:val="16"/>
                <w:szCs w:val="16"/>
              </w:rPr>
              <w:t>максимум 5 км от адресов административных офисов компании</w:t>
            </w:r>
            <w:r w:rsidRPr="00B94CC6">
              <w:rPr>
                <w:rFonts w:cs="Sylfaen"/>
                <w:bCs/>
                <w:iCs/>
                <w:color w:val="FF0000"/>
                <w:sz w:val="16"/>
                <w:szCs w:val="16"/>
                <w:lang w:val="hy-AM"/>
              </w:rPr>
              <w:t xml:space="preserve"> </w:t>
            </w:r>
            <w:r w:rsidRPr="00B94CC6">
              <w:rPr>
                <w:rFonts w:cs="Sylfaen"/>
                <w:bCs/>
                <w:iCs/>
                <w:color w:val="FF0000"/>
                <w:sz w:val="16"/>
                <w:szCs w:val="16"/>
              </w:rPr>
              <w:t xml:space="preserve">с существующими </w:t>
            </w:r>
            <w:r w:rsidRPr="00B94CC6">
              <w:rPr>
                <w:rFonts w:cs="Sylfaen"/>
                <w:bCs/>
                <w:iCs/>
                <w:color w:val="FF0000"/>
                <w:sz w:val="16"/>
                <w:szCs w:val="16"/>
                <w:lang w:val="hy-AM"/>
              </w:rPr>
              <w:t xml:space="preserve"> </w:t>
            </w:r>
            <w:r w:rsidRPr="00B94CC6">
              <w:rPr>
                <w:rFonts w:cs="Sylfaen"/>
                <w:bCs/>
                <w:iCs/>
                <w:color w:val="FF0000"/>
                <w:sz w:val="16"/>
                <w:szCs w:val="16"/>
              </w:rPr>
              <w:t>заправочными станциями</w:t>
            </w:r>
            <w:r w:rsidRPr="00B94CC6">
              <w:rPr>
                <w:rFonts w:cs="Sylfaen"/>
                <w:bCs/>
                <w:iCs/>
                <w:color w:val="FF0000"/>
                <w:sz w:val="16"/>
                <w:szCs w:val="16"/>
                <w:lang w:val="hy-AM"/>
              </w:rPr>
              <w:t>․</w:t>
            </w:r>
            <w:r w:rsidRPr="00B94CC6">
              <w:rPr>
                <w:rFonts w:ascii="inherit" w:hAnsi="inherit" w:cs="Courier New"/>
                <w:color w:val="FF0000"/>
                <w:sz w:val="16"/>
                <w:szCs w:val="16"/>
              </w:rPr>
              <w:t xml:space="preserve"> </w:t>
            </w:r>
            <w:r w:rsidRPr="00B94CC6">
              <w:rPr>
                <w:rFonts w:cs="Sylfaen"/>
                <w:bCs/>
                <w:iCs/>
                <w:color w:val="FF0000"/>
                <w:sz w:val="16"/>
                <w:szCs w:val="16"/>
              </w:rPr>
              <w:t xml:space="preserve">Адреса: г. Раздана </w:t>
            </w:r>
            <w:proofErr w:type="spellStart"/>
            <w:r w:rsidRPr="00B94CC6">
              <w:rPr>
                <w:rFonts w:cs="Sylfaen"/>
                <w:bCs/>
                <w:iCs/>
                <w:color w:val="FF0000"/>
                <w:sz w:val="16"/>
                <w:szCs w:val="16"/>
              </w:rPr>
              <w:t>Ереваняна</w:t>
            </w:r>
            <w:proofErr w:type="spellEnd"/>
            <w:r w:rsidRPr="00B94CC6">
              <w:rPr>
                <w:rFonts w:cs="Sylfaen"/>
                <w:bCs/>
                <w:iCs/>
                <w:color w:val="FF0000"/>
                <w:sz w:val="16"/>
                <w:szCs w:val="16"/>
              </w:rPr>
              <w:t xml:space="preserve"> 15, г. </w:t>
            </w:r>
            <w:proofErr w:type="spellStart"/>
            <w:r w:rsidRPr="00B94CC6">
              <w:rPr>
                <w:rFonts w:cs="Sylfaen"/>
                <w:bCs/>
                <w:iCs/>
                <w:color w:val="FF0000"/>
                <w:sz w:val="16"/>
                <w:szCs w:val="16"/>
              </w:rPr>
              <w:t>Егвард</w:t>
            </w:r>
            <w:proofErr w:type="spellEnd"/>
            <w:r w:rsidRPr="00B94CC6">
              <w:rPr>
                <w:rFonts w:cs="Sylfaen"/>
                <w:bCs/>
                <w:iCs/>
                <w:color w:val="FF0000"/>
                <w:sz w:val="16"/>
                <w:szCs w:val="16"/>
              </w:rPr>
              <w:t xml:space="preserve"> </w:t>
            </w:r>
            <w:proofErr w:type="spellStart"/>
            <w:r w:rsidRPr="00B94CC6">
              <w:rPr>
                <w:rFonts w:cs="Sylfaen"/>
                <w:bCs/>
                <w:iCs/>
                <w:color w:val="FF0000"/>
                <w:sz w:val="16"/>
                <w:szCs w:val="16"/>
              </w:rPr>
              <w:t>Кнунянца</w:t>
            </w:r>
            <w:proofErr w:type="spellEnd"/>
            <w:r w:rsidRPr="00B94CC6">
              <w:rPr>
                <w:rFonts w:cs="Sylfaen"/>
                <w:bCs/>
                <w:iCs/>
                <w:color w:val="FF0000"/>
                <w:sz w:val="16"/>
                <w:szCs w:val="16"/>
              </w:rPr>
              <w:t xml:space="preserve"> 14, с. </w:t>
            </w:r>
            <w:proofErr w:type="spellStart"/>
            <w:r w:rsidRPr="00B94CC6">
              <w:rPr>
                <w:rFonts w:cs="Sylfaen"/>
                <w:bCs/>
                <w:iCs/>
                <w:color w:val="FF0000"/>
                <w:sz w:val="16"/>
                <w:szCs w:val="16"/>
              </w:rPr>
              <w:t>Джрвеж</w:t>
            </w:r>
            <w:proofErr w:type="spellEnd"/>
            <w:r w:rsidRPr="00B94CC6">
              <w:rPr>
                <w:rFonts w:cs="Sylfaen"/>
                <w:bCs/>
                <w:iCs/>
                <w:color w:val="FF0000"/>
                <w:sz w:val="16"/>
                <w:szCs w:val="16"/>
              </w:rPr>
              <w:t xml:space="preserve"> 5-й квартал, 2-27/1, с. Гарни </w:t>
            </w:r>
            <w:proofErr w:type="spellStart"/>
            <w:r w:rsidRPr="00B94CC6">
              <w:rPr>
                <w:rFonts w:cs="Sylfaen"/>
                <w:bCs/>
                <w:iCs/>
                <w:color w:val="FF0000"/>
                <w:sz w:val="16"/>
                <w:szCs w:val="16"/>
              </w:rPr>
              <w:t>Алекяна</w:t>
            </w:r>
            <w:proofErr w:type="spellEnd"/>
            <w:r w:rsidRPr="00B94CC6">
              <w:rPr>
                <w:rFonts w:cs="Sylfaen"/>
                <w:bCs/>
                <w:iCs/>
                <w:color w:val="FF0000"/>
                <w:sz w:val="16"/>
                <w:szCs w:val="16"/>
              </w:rPr>
              <w:t xml:space="preserve"> 54, с Нор </w:t>
            </w:r>
            <w:proofErr w:type="spellStart"/>
            <w:r w:rsidRPr="00B94CC6">
              <w:rPr>
                <w:rFonts w:cs="Sylfaen"/>
                <w:bCs/>
                <w:iCs/>
                <w:color w:val="FF0000"/>
                <w:sz w:val="16"/>
                <w:szCs w:val="16"/>
              </w:rPr>
              <w:t>Геги</w:t>
            </w:r>
            <w:proofErr w:type="spellEnd"/>
            <w:r w:rsidRPr="00B94CC6">
              <w:rPr>
                <w:rFonts w:cs="Sylfaen"/>
                <w:bCs/>
                <w:iCs/>
                <w:color w:val="FF0000"/>
                <w:sz w:val="16"/>
                <w:szCs w:val="16"/>
              </w:rPr>
              <w:t xml:space="preserve"> </w:t>
            </w:r>
            <w:proofErr w:type="spellStart"/>
            <w:r w:rsidRPr="00B94CC6">
              <w:rPr>
                <w:rFonts w:cs="Sylfaen"/>
                <w:bCs/>
                <w:iCs/>
                <w:color w:val="FF0000"/>
                <w:sz w:val="16"/>
                <w:szCs w:val="16"/>
              </w:rPr>
              <w:t>Егвардское</w:t>
            </w:r>
            <w:proofErr w:type="spellEnd"/>
            <w:r w:rsidRPr="00B94CC6">
              <w:rPr>
                <w:rFonts w:cs="Sylfaen"/>
                <w:bCs/>
                <w:iCs/>
                <w:color w:val="FF0000"/>
                <w:sz w:val="16"/>
                <w:szCs w:val="16"/>
                <w:lang w:val="hy-AM"/>
              </w:rPr>
              <w:t xml:space="preserve"> </w:t>
            </w:r>
            <w:r w:rsidRPr="00B94CC6">
              <w:rPr>
                <w:rFonts w:cs="Sylfaen"/>
                <w:bCs/>
                <w:iCs/>
                <w:color w:val="FF0000"/>
                <w:sz w:val="16"/>
                <w:szCs w:val="16"/>
              </w:rPr>
              <w:t>шоссе1</w:t>
            </w:r>
          </w:p>
        </w:tc>
        <w:tc>
          <w:tcPr>
            <w:tcW w:w="896" w:type="dxa"/>
            <w:vAlign w:val="center"/>
          </w:tcPr>
          <w:p w14:paraId="40A521EF" w14:textId="52B3F08C" w:rsidR="006C50AA" w:rsidRPr="00E46E9B" w:rsidRDefault="00E46E9B" w:rsidP="009725C8">
            <w:pPr>
              <w:widowControl w:val="0"/>
              <w:jc w:val="center"/>
              <w:rPr>
                <w:rFonts w:ascii="GHEA Grapalat" w:hAnsi="GHEA Grapalat"/>
                <w:sz w:val="16"/>
                <w:szCs w:val="16"/>
                <w:lang w:val="hy-AM"/>
              </w:rPr>
            </w:pPr>
            <w:r>
              <w:rPr>
                <w:rFonts w:ascii="GHEA Grapalat" w:hAnsi="GHEA Grapalat"/>
                <w:bCs/>
                <w:iCs/>
                <w:sz w:val="16"/>
                <w:szCs w:val="16"/>
                <w:lang w:val="hy-AM"/>
              </w:rPr>
              <w:t>23 360</w:t>
            </w:r>
          </w:p>
        </w:tc>
        <w:tc>
          <w:tcPr>
            <w:tcW w:w="1284" w:type="dxa"/>
            <w:vAlign w:val="center"/>
          </w:tcPr>
          <w:p w14:paraId="1A139A2E" w14:textId="77777777" w:rsidR="006C50AA" w:rsidRPr="00B94CC6" w:rsidRDefault="006C50AA" w:rsidP="009725C8">
            <w:pPr>
              <w:jc w:val="both"/>
              <w:rPr>
                <w:rFonts w:cs="Sylfaen"/>
                <w:bCs/>
                <w:iCs/>
                <w:sz w:val="16"/>
                <w:szCs w:val="16"/>
                <w:lang w:val="hy-AM"/>
              </w:rPr>
            </w:pPr>
            <w:r w:rsidRPr="00B94CC6">
              <w:rPr>
                <w:rFonts w:cs="Sylfaen"/>
                <w:bCs/>
                <w:iCs/>
                <w:sz w:val="16"/>
                <w:szCs w:val="16"/>
              </w:rPr>
              <w:t>С момента подписания договора</w:t>
            </w:r>
            <w:r w:rsidRPr="00B94CC6">
              <w:rPr>
                <w:rFonts w:cs="Sylfaen"/>
                <w:bCs/>
                <w:iCs/>
                <w:sz w:val="16"/>
                <w:szCs w:val="16"/>
                <w:lang w:val="hy-AM"/>
              </w:rPr>
              <w:t xml:space="preserve"> </w:t>
            </w:r>
            <w:r w:rsidRPr="00B94CC6">
              <w:rPr>
                <w:rFonts w:cs="Sylfaen"/>
                <w:bCs/>
                <w:iCs/>
                <w:sz w:val="16"/>
                <w:szCs w:val="16"/>
              </w:rPr>
              <w:t>до</w:t>
            </w:r>
          </w:p>
          <w:p w14:paraId="7D0E8DB4" w14:textId="2638ABF0" w:rsidR="006C50AA" w:rsidRPr="00B138F3" w:rsidRDefault="006C50AA" w:rsidP="009725C8">
            <w:pPr>
              <w:widowControl w:val="0"/>
              <w:jc w:val="center"/>
              <w:rPr>
                <w:rFonts w:ascii="GHEA Grapalat" w:hAnsi="GHEA Grapalat"/>
                <w:sz w:val="16"/>
                <w:szCs w:val="16"/>
              </w:rPr>
            </w:pPr>
            <w:r w:rsidRPr="00B94CC6">
              <w:rPr>
                <w:rFonts w:cs="Sylfaen"/>
                <w:bCs/>
                <w:iCs/>
                <w:sz w:val="16"/>
                <w:szCs w:val="16"/>
              </w:rPr>
              <w:t>25.12.202</w:t>
            </w:r>
            <w:r>
              <w:rPr>
                <w:rFonts w:cs="Sylfaen"/>
                <w:bCs/>
                <w:iCs/>
                <w:sz w:val="16"/>
                <w:szCs w:val="16"/>
                <w:lang w:val="hy-AM"/>
              </w:rPr>
              <w:t>6</w:t>
            </w:r>
            <w:r w:rsidRPr="00B94CC6">
              <w:rPr>
                <w:rFonts w:cs="Sylfaen"/>
                <w:bCs/>
                <w:iCs/>
                <w:sz w:val="16"/>
                <w:szCs w:val="16"/>
              </w:rPr>
              <w:t>г</w:t>
            </w:r>
          </w:p>
        </w:tc>
      </w:tr>
      <w:tr w:rsidR="006C50AA" w:rsidRPr="00B138F3" w14:paraId="4395D52C" w14:textId="77777777" w:rsidTr="00E46E9B">
        <w:trPr>
          <w:trHeight w:val="5892"/>
          <w:jc w:val="center"/>
        </w:trPr>
        <w:tc>
          <w:tcPr>
            <w:tcW w:w="704" w:type="dxa"/>
            <w:vAlign w:val="center"/>
          </w:tcPr>
          <w:p w14:paraId="0B01ED80" w14:textId="77777777" w:rsidR="006C50AA" w:rsidRPr="00B138F3" w:rsidRDefault="006C50AA" w:rsidP="009725C8">
            <w:pPr>
              <w:widowControl w:val="0"/>
              <w:jc w:val="center"/>
              <w:rPr>
                <w:rFonts w:ascii="GHEA Grapalat" w:hAnsi="GHEA Grapalat"/>
                <w:sz w:val="16"/>
                <w:szCs w:val="16"/>
              </w:rPr>
            </w:pPr>
            <w:r w:rsidRPr="00B94CC6">
              <w:rPr>
                <w:rFonts w:ascii="GHEA Grapalat" w:hAnsi="GHEA Grapalat"/>
                <w:bCs/>
                <w:iCs/>
                <w:sz w:val="16"/>
                <w:szCs w:val="16"/>
                <w:lang w:val="hy-AM"/>
              </w:rPr>
              <w:lastRenderedPageBreak/>
              <w:t>4</w:t>
            </w:r>
          </w:p>
        </w:tc>
        <w:tc>
          <w:tcPr>
            <w:tcW w:w="992" w:type="dxa"/>
            <w:vAlign w:val="center"/>
          </w:tcPr>
          <w:p w14:paraId="640107F0" w14:textId="77777777" w:rsidR="006C50AA" w:rsidRPr="00086599" w:rsidRDefault="006C50AA" w:rsidP="009725C8">
            <w:pPr>
              <w:jc w:val="center"/>
              <w:rPr>
                <w:rFonts w:ascii="GHEA Grapalat" w:hAnsi="GHEA Grapalat" w:cs="Calibri"/>
                <w:sz w:val="16"/>
                <w:szCs w:val="16"/>
              </w:rPr>
            </w:pPr>
            <w:r w:rsidRPr="00086599">
              <w:rPr>
                <w:rFonts w:ascii="GHEA Grapalat" w:hAnsi="GHEA Grapalat" w:cs="Calibri"/>
                <w:sz w:val="16"/>
                <w:szCs w:val="16"/>
              </w:rPr>
              <w:t>09411710</w:t>
            </w:r>
          </w:p>
          <w:p w14:paraId="169A641F" w14:textId="77777777" w:rsidR="006C50AA" w:rsidRPr="00B138F3" w:rsidRDefault="006C50AA" w:rsidP="009725C8">
            <w:pPr>
              <w:widowControl w:val="0"/>
              <w:jc w:val="center"/>
              <w:rPr>
                <w:rFonts w:ascii="GHEA Grapalat" w:hAnsi="GHEA Grapalat"/>
                <w:sz w:val="16"/>
                <w:szCs w:val="16"/>
              </w:rPr>
            </w:pPr>
          </w:p>
        </w:tc>
        <w:tc>
          <w:tcPr>
            <w:tcW w:w="1560" w:type="dxa"/>
            <w:vAlign w:val="center"/>
          </w:tcPr>
          <w:p w14:paraId="3BFFBC40" w14:textId="77777777" w:rsidR="006C50AA" w:rsidRPr="00B138F3" w:rsidRDefault="006C50AA" w:rsidP="009725C8">
            <w:pPr>
              <w:widowControl w:val="0"/>
              <w:jc w:val="center"/>
              <w:rPr>
                <w:rFonts w:ascii="GHEA Grapalat" w:hAnsi="GHEA Grapalat"/>
                <w:sz w:val="16"/>
                <w:szCs w:val="16"/>
              </w:rPr>
            </w:pPr>
            <w:r w:rsidRPr="00086599">
              <w:rPr>
                <w:rFonts w:cs="Sylfaen"/>
                <w:bCs/>
                <w:iCs/>
                <w:sz w:val="16"/>
                <w:szCs w:val="16"/>
              </w:rPr>
              <w:t>сжатый природный газ</w:t>
            </w:r>
          </w:p>
        </w:tc>
        <w:tc>
          <w:tcPr>
            <w:tcW w:w="992" w:type="dxa"/>
          </w:tcPr>
          <w:p w14:paraId="5CE5A58F" w14:textId="77777777" w:rsidR="006C50AA" w:rsidRPr="00B138F3" w:rsidRDefault="006C50AA" w:rsidP="009725C8">
            <w:pPr>
              <w:widowControl w:val="0"/>
              <w:jc w:val="center"/>
              <w:rPr>
                <w:rFonts w:ascii="GHEA Grapalat" w:hAnsi="GHEA Grapalat"/>
                <w:sz w:val="16"/>
                <w:szCs w:val="16"/>
              </w:rPr>
            </w:pPr>
          </w:p>
        </w:tc>
        <w:tc>
          <w:tcPr>
            <w:tcW w:w="4252" w:type="dxa"/>
            <w:vAlign w:val="center"/>
          </w:tcPr>
          <w:p w14:paraId="710D55A2" w14:textId="77777777" w:rsidR="006C50AA" w:rsidRPr="00B138F3" w:rsidRDefault="006C50AA" w:rsidP="009725C8">
            <w:pPr>
              <w:widowControl w:val="0"/>
              <w:jc w:val="center"/>
              <w:rPr>
                <w:rFonts w:ascii="GHEA Grapalat" w:hAnsi="GHEA Grapalat"/>
                <w:sz w:val="16"/>
                <w:szCs w:val="16"/>
              </w:rPr>
            </w:pPr>
            <w:r w:rsidRPr="00086599">
              <w:rPr>
                <w:rFonts w:ascii="GHEA Grapalat" w:eastAsia="Calibri" w:hAnsi="GHEA Grapalat"/>
                <w:i/>
                <w:iCs/>
                <w:sz w:val="16"/>
                <w:szCs w:val="16"/>
              </w:rPr>
              <w:t>Газ метан, предназначенный для использования в качестве топлива в двигателях внутреннего сгорания, получается в результате нескольких последовательных стадий очистки газа в технологических процессах установок АГНКС</w:t>
            </w:r>
            <w:r w:rsidRPr="00086599">
              <w:rPr>
                <w:rFonts w:ascii="GHEA Grapalat" w:eastAsia="Calibri" w:hAnsi="GHEA Grapalat"/>
                <w:i/>
                <w:iCs/>
                <w:sz w:val="16"/>
                <w:szCs w:val="16"/>
                <w:lang w:val="hy-AM"/>
              </w:rPr>
              <w:t xml:space="preserve"> </w:t>
            </w:r>
            <w:r w:rsidRPr="00086599">
              <w:rPr>
                <w:rFonts w:ascii="GHEA Grapalat" w:eastAsia="Calibri" w:hAnsi="GHEA Grapalat"/>
                <w:i/>
                <w:iCs/>
                <w:sz w:val="16"/>
                <w:szCs w:val="16"/>
              </w:rPr>
              <w:t>очистка смеси, удаление влаги и других загрязнений и сжатие, не предполагающее изменения состава компонентов</w:t>
            </w:r>
            <w:r w:rsidRPr="00086599">
              <w:rPr>
                <w:rFonts w:ascii="GHEA Grapalat" w:eastAsia="Calibri" w:hAnsi="GHEA Grapalat"/>
                <w:i/>
                <w:iCs/>
                <w:sz w:val="16"/>
                <w:szCs w:val="16"/>
                <w:lang w:val="hy-AM"/>
              </w:rPr>
              <w:t xml:space="preserve"> </w:t>
            </w:r>
            <w:r w:rsidRPr="00086599">
              <w:rPr>
                <w:rFonts w:ascii="GHEA Grapalat" w:eastAsia="Calibri" w:hAnsi="GHEA Grapalat"/>
                <w:i/>
                <w:iCs/>
                <w:sz w:val="16"/>
                <w:szCs w:val="16"/>
              </w:rPr>
              <w:t>избыточное давление сжатого природного газового топлива при заполнении баллонов должно соответствовать</w:t>
            </w:r>
            <w:r w:rsidRPr="00086599">
              <w:rPr>
                <w:rFonts w:ascii="GHEA Grapalat" w:eastAsia="Calibri" w:hAnsi="GHEA Grapalat"/>
                <w:i/>
                <w:iCs/>
                <w:sz w:val="16"/>
                <w:szCs w:val="16"/>
                <w:lang w:val="hy-AM"/>
              </w:rPr>
              <w:t xml:space="preserve"> </w:t>
            </w:r>
            <w:r w:rsidRPr="00086599">
              <w:rPr>
                <w:rFonts w:ascii="GHEA Grapalat" w:eastAsia="Calibri" w:hAnsi="GHEA Grapalat"/>
                <w:i/>
                <w:iCs/>
                <w:sz w:val="16"/>
                <w:szCs w:val="16"/>
              </w:rPr>
              <w:t>К техническим условиям автомобилей, работающих на АГНКС и газобаллонах многоразового использования К техническим условиям автомобилей, работающих на АГНКС и газобаллонах многоразового использования</w:t>
            </w:r>
            <w:r w:rsidRPr="00086599">
              <w:rPr>
                <w:rFonts w:ascii="GHEA Grapalat" w:eastAsia="Calibri" w:hAnsi="GHEA Grapalat"/>
                <w:i/>
                <w:iCs/>
                <w:sz w:val="16"/>
                <w:szCs w:val="16"/>
                <w:lang w:val="hy-AM"/>
              </w:rPr>
              <w:t xml:space="preserve"> к техническим условиям </w:t>
            </w:r>
            <w:r w:rsidRPr="00086599">
              <w:rPr>
                <w:rFonts w:ascii="GHEA Grapalat" w:eastAsia="Calibri" w:hAnsi="GHEA Grapalat"/>
                <w:i/>
                <w:iCs/>
                <w:sz w:val="16"/>
                <w:szCs w:val="16"/>
              </w:rPr>
              <w:t>АГНКС</w:t>
            </w:r>
            <w:r w:rsidRPr="00086599">
              <w:rPr>
                <w:rFonts w:ascii="GHEA Grapalat" w:eastAsia="Calibri" w:hAnsi="GHEA Grapalat"/>
                <w:i/>
                <w:iCs/>
                <w:sz w:val="16"/>
                <w:szCs w:val="16"/>
                <w:lang w:val="hy-AM"/>
              </w:rPr>
              <w:t xml:space="preserve"> и газовых баллонов многоразового использования </w:t>
            </w:r>
            <w:r w:rsidRPr="00086599">
              <w:rPr>
                <w:rFonts w:ascii="GHEA Grapalat" w:eastAsia="Calibri" w:hAnsi="GHEA Grapalat"/>
                <w:i/>
                <w:iCs/>
                <w:sz w:val="16"/>
                <w:szCs w:val="16"/>
              </w:rPr>
              <w:t>не должно превышать предел давления 19,6 МПа, температура газа, заполняющего баллон, может быть выше температуры окружающей среды не более чем на 15 С,</w:t>
            </w:r>
            <w:r w:rsidRPr="00086599">
              <w:rPr>
                <w:rFonts w:ascii="GHEA Grapalat" w:eastAsia="Calibri" w:hAnsi="GHEA Grapalat"/>
                <w:i/>
                <w:iCs/>
                <w:sz w:val="16"/>
                <w:szCs w:val="16"/>
                <w:lang w:val="hy-AM"/>
              </w:rPr>
              <w:t xml:space="preserve"> </w:t>
            </w:r>
            <w:r w:rsidRPr="00086599">
              <w:rPr>
                <w:rFonts w:ascii="GHEA Grapalat" w:eastAsia="Calibri" w:hAnsi="GHEA Grapalat"/>
                <w:i/>
                <w:iCs/>
                <w:sz w:val="16"/>
                <w:szCs w:val="16"/>
              </w:rPr>
              <w:t xml:space="preserve">но она не должна превышать температуру 60 С. При сжигании 1 </w:t>
            </w:r>
            <w:proofErr w:type="spellStart"/>
            <w:proofErr w:type="gramStart"/>
            <w:r w:rsidRPr="00086599">
              <w:rPr>
                <w:rFonts w:ascii="GHEA Grapalat" w:eastAsia="Calibri" w:hAnsi="GHEA Grapalat"/>
                <w:i/>
                <w:iCs/>
                <w:sz w:val="16"/>
                <w:szCs w:val="16"/>
              </w:rPr>
              <w:t>куб.м</w:t>
            </w:r>
            <w:proofErr w:type="spellEnd"/>
            <w:proofErr w:type="gramEnd"/>
            <w:r w:rsidRPr="00086599">
              <w:rPr>
                <w:rFonts w:ascii="GHEA Grapalat" w:eastAsia="Calibri" w:hAnsi="GHEA Grapalat"/>
                <w:i/>
                <w:iCs/>
                <w:sz w:val="16"/>
                <w:szCs w:val="16"/>
              </w:rPr>
              <w:t xml:space="preserve"> тепловая мощность 8000 </w:t>
            </w:r>
            <w:proofErr w:type="spellStart"/>
            <w:r w:rsidRPr="00086599">
              <w:rPr>
                <w:rFonts w:ascii="GHEA Grapalat" w:eastAsia="Calibri" w:hAnsi="GHEA Grapalat"/>
                <w:i/>
                <w:iCs/>
                <w:sz w:val="16"/>
                <w:szCs w:val="16"/>
              </w:rPr>
              <w:t>кС</w:t>
            </w:r>
            <w:proofErr w:type="spellEnd"/>
            <w:r w:rsidRPr="00086599">
              <w:rPr>
                <w:rFonts w:ascii="GHEA Grapalat" w:eastAsia="Calibri" w:hAnsi="GHEA Grapalat"/>
                <w:i/>
                <w:iCs/>
                <w:sz w:val="16"/>
                <w:szCs w:val="16"/>
              </w:rPr>
              <w:t>, результирующее давление 2,2-2,5 атмосферы, плотность меньше, чем у воздуха.</w:t>
            </w:r>
            <w:r w:rsidRPr="00086599">
              <w:rPr>
                <w:sz w:val="16"/>
                <w:szCs w:val="16"/>
              </w:rPr>
              <w:t xml:space="preserve"> Поставка газа должна осуществляться на талонной основе.</w:t>
            </w:r>
          </w:p>
        </w:tc>
        <w:tc>
          <w:tcPr>
            <w:tcW w:w="567" w:type="dxa"/>
            <w:vAlign w:val="center"/>
          </w:tcPr>
          <w:p w14:paraId="279B1D44" w14:textId="77777777" w:rsidR="006C50AA" w:rsidRPr="00B94CC6" w:rsidRDefault="006C50AA" w:rsidP="009725C8">
            <w:pPr>
              <w:jc w:val="both"/>
              <w:rPr>
                <w:rFonts w:cs="Sylfaen"/>
                <w:bCs/>
                <w:iCs/>
                <w:sz w:val="16"/>
                <w:szCs w:val="16"/>
              </w:rPr>
            </w:pPr>
            <w:r w:rsidRPr="00B94CC6">
              <w:rPr>
                <w:rFonts w:cs="Sylfaen"/>
                <w:bCs/>
                <w:iCs/>
                <w:sz w:val="16"/>
                <w:szCs w:val="16"/>
              </w:rPr>
              <w:t>кг</w:t>
            </w:r>
          </w:p>
          <w:p w14:paraId="04BE8576" w14:textId="77777777" w:rsidR="006C50AA" w:rsidRPr="00B138F3" w:rsidRDefault="006C50AA" w:rsidP="009725C8">
            <w:pPr>
              <w:widowControl w:val="0"/>
              <w:jc w:val="center"/>
              <w:rPr>
                <w:rFonts w:ascii="GHEA Grapalat" w:hAnsi="GHEA Grapalat"/>
                <w:sz w:val="16"/>
                <w:szCs w:val="16"/>
              </w:rPr>
            </w:pPr>
          </w:p>
        </w:tc>
        <w:tc>
          <w:tcPr>
            <w:tcW w:w="851" w:type="dxa"/>
            <w:vAlign w:val="center"/>
          </w:tcPr>
          <w:p w14:paraId="1C12A57C" w14:textId="77777777" w:rsidR="006C50AA" w:rsidRPr="00B138F3" w:rsidRDefault="006C50AA" w:rsidP="009725C8">
            <w:pPr>
              <w:widowControl w:val="0"/>
              <w:jc w:val="center"/>
              <w:rPr>
                <w:rFonts w:ascii="GHEA Grapalat" w:hAnsi="GHEA Grapalat"/>
                <w:sz w:val="16"/>
                <w:szCs w:val="16"/>
              </w:rPr>
            </w:pPr>
            <w:r>
              <w:rPr>
                <w:rFonts w:ascii="GHEA Grapalat" w:hAnsi="GHEA Grapalat"/>
                <w:bCs/>
                <w:iCs/>
                <w:sz w:val="16"/>
                <w:szCs w:val="16"/>
              </w:rPr>
              <w:t>320</w:t>
            </w:r>
          </w:p>
        </w:tc>
        <w:tc>
          <w:tcPr>
            <w:tcW w:w="1134" w:type="dxa"/>
            <w:vAlign w:val="center"/>
          </w:tcPr>
          <w:p w14:paraId="12634092" w14:textId="08EFCBED" w:rsidR="006C50AA" w:rsidRPr="00B138F3" w:rsidRDefault="006C50AA" w:rsidP="009725C8">
            <w:pPr>
              <w:widowControl w:val="0"/>
              <w:jc w:val="center"/>
              <w:rPr>
                <w:rFonts w:ascii="GHEA Grapalat" w:hAnsi="GHEA Grapalat"/>
                <w:sz w:val="16"/>
                <w:szCs w:val="16"/>
              </w:rPr>
            </w:pPr>
            <w:r>
              <w:rPr>
                <w:rFonts w:ascii="GHEA Grapalat" w:hAnsi="GHEA Grapalat"/>
                <w:bCs/>
                <w:iCs/>
                <w:sz w:val="16"/>
                <w:szCs w:val="16"/>
              </w:rPr>
              <w:t>18</w:t>
            </w:r>
            <w:r>
              <w:rPr>
                <w:rFonts w:ascii="Calibri" w:hAnsi="Calibri" w:cs="Calibri"/>
                <w:bCs/>
                <w:iCs/>
                <w:sz w:val="16"/>
                <w:szCs w:val="16"/>
              </w:rPr>
              <w:t> </w:t>
            </w:r>
            <w:r w:rsidR="00E46E9B">
              <w:rPr>
                <w:rFonts w:ascii="GHEA Grapalat" w:hAnsi="GHEA Grapalat"/>
                <w:bCs/>
                <w:iCs/>
                <w:sz w:val="16"/>
                <w:szCs w:val="16"/>
                <w:lang w:val="hy-AM"/>
              </w:rPr>
              <w:t>896</w:t>
            </w:r>
            <w:r>
              <w:rPr>
                <w:rFonts w:ascii="GHEA Grapalat" w:hAnsi="GHEA Grapalat"/>
                <w:bCs/>
                <w:iCs/>
                <w:sz w:val="16"/>
                <w:szCs w:val="16"/>
              </w:rPr>
              <w:t xml:space="preserve"> 000</w:t>
            </w:r>
          </w:p>
        </w:tc>
        <w:tc>
          <w:tcPr>
            <w:tcW w:w="992" w:type="dxa"/>
            <w:vAlign w:val="center"/>
          </w:tcPr>
          <w:p w14:paraId="04B0CF33" w14:textId="1398DE55" w:rsidR="006C50AA" w:rsidRPr="00B138F3" w:rsidRDefault="006C50AA" w:rsidP="009725C8">
            <w:pPr>
              <w:widowControl w:val="0"/>
              <w:jc w:val="center"/>
              <w:rPr>
                <w:rFonts w:ascii="GHEA Grapalat" w:hAnsi="GHEA Grapalat"/>
                <w:sz w:val="16"/>
                <w:szCs w:val="16"/>
              </w:rPr>
            </w:pPr>
            <w:r w:rsidRPr="00086599">
              <w:rPr>
                <w:rFonts w:ascii="GHEA Grapalat" w:hAnsi="GHEA Grapalat"/>
                <w:bCs/>
                <w:iCs/>
                <w:sz w:val="16"/>
                <w:szCs w:val="16"/>
              </w:rPr>
              <w:t>5</w:t>
            </w:r>
            <w:r w:rsidR="00E46E9B">
              <w:rPr>
                <w:rFonts w:ascii="GHEA Grapalat" w:hAnsi="GHEA Grapalat"/>
                <w:bCs/>
                <w:iCs/>
                <w:sz w:val="16"/>
                <w:szCs w:val="16"/>
                <w:lang w:val="hy-AM"/>
              </w:rPr>
              <w:t>9 0</w:t>
            </w:r>
            <w:r w:rsidRPr="00086599">
              <w:rPr>
                <w:rFonts w:ascii="GHEA Grapalat" w:hAnsi="GHEA Grapalat"/>
                <w:bCs/>
                <w:iCs/>
                <w:sz w:val="16"/>
                <w:szCs w:val="16"/>
              </w:rPr>
              <w:t>50</w:t>
            </w:r>
          </w:p>
        </w:tc>
        <w:tc>
          <w:tcPr>
            <w:tcW w:w="2126" w:type="dxa"/>
            <w:vAlign w:val="center"/>
          </w:tcPr>
          <w:p w14:paraId="0E0986CF" w14:textId="77777777" w:rsidR="006C50AA" w:rsidRPr="00B94CC6" w:rsidRDefault="006C50AA" w:rsidP="009725C8">
            <w:pPr>
              <w:rPr>
                <w:rFonts w:cs="Sylfaen"/>
                <w:bCs/>
                <w:iCs/>
                <w:color w:val="FF0000"/>
                <w:sz w:val="16"/>
                <w:szCs w:val="16"/>
              </w:rPr>
            </w:pPr>
            <w:r w:rsidRPr="00B94CC6">
              <w:rPr>
                <w:rFonts w:cs="Sylfaen"/>
                <w:bCs/>
                <w:iCs/>
                <w:color w:val="FF0000"/>
                <w:sz w:val="16"/>
                <w:szCs w:val="16"/>
              </w:rPr>
              <w:t xml:space="preserve">Доставка по купону. Купоны должны быть действительны в течение как минимум 12 месяцев с даты предоставления и должны быть </w:t>
            </w:r>
            <w:proofErr w:type="spellStart"/>
            <w:r w:rsidRPr="00B94CC6">
              <w:rPr>
                <w:rFonts w:cs="Sylfaen"/>
                <w:bCs/>
                <w:iCs/>
                <w:color w:val="FF0000"/>
                <w:sz w:val="16"/>
                <w:szCs w:val="16"/>
              </w:rPr>
              <w:t>быть</w:t>
            </w:r>
            <w:proofErr w:type="spellEnd"/>
            <w:r w:rsidRPr="00B94CC6">
              <w:rPr>
                <w:rFonts w:cs="Sylfaen"/>
                <w:bCs/>
                <w:iCs/>
                <w:color w:val="FF0000"/>
                <w:sz w:val="16"/>
                <w:szCs w:val="16"/>
              </w:rPr>
              <w:t xml:space="preserve"> обслуженным</w:t>
            </w:r>
          </w:p>
          <w:p w14:paraId="1E857E48" w14:textId="77777777" w:rsidR="006C50AA" w:rsidRPr="00B138F3" w:rsidRDefault="006C50AA" w:rsidP="009725C8">
            <w:pPr>
              <w:widowControl w:val="0"/>
              <w:jc w:val="center"/>
              <w:rPr>
                <w:rFonts w:ascii="GHEA Grapalat" w:hAnsi="GHEA Grapalat"/>
                <w:sz w:val="16"/>
                <w:szCs w:val="16"/>
              </w:rPr>
            </w:pPr>
            <w:r w:rsidRPr="00B94CC6">
              <w:rPr>
                <w:rFonts w:cs="Sylfaen"/>
                <w:bCs/>
                <w:iCs/>
                <w:color w:val="FF0000"/>
                <w:sz w:val="16"/>
                <w:szCs w:val="16"/>
              </w:rPr>
              <w:t xml:space="preserve"> </w:t>
            </w:r>
            <w:proofErr w:type="spellStart"/>
            <w:r w:rsidRPr="00B94CC6">
              <w:rPr>
                <w:rFonts w:cs="Sylfaen"/>
                <w:bCs/>
                <w:iCs/>
                <w:color w:val="FF0000"/>
                <w:sz w:val="16"/>
                <w:szCs w:val="16"/>
              </w:rPr>
              <w:t>Котайкском</w:t>
            </w:r>
            <w:proofErr w:type="spellEnd"/>
            <w:r w:rsidRPr="00B94CC6">
              <w:rPr>
                <w:rFonts w:cs="Sylfaen"/>
                <w:bCs/>
                <w:iCs/>
                <w:color w:val="FF0000"/>
                <w:sz w:val="16"/>
                <w:szCs w:val="16"/>
              </w:rPr>
              <w:t xml:space="preserve"> марзе РА.</w:t>
            </w:r>
            <w:r w:rsidRPr="00B94CC6">
              <w:rPr>
                <w:rFonts w:cs="Sylfaen"/>
                <w:bCs/>
                <w:iCs/>
                <w:color w:val="FF0000"/>
                <w:sz w:val="16"/>
                <w:szCs w:val="16"/>
                <w:lang w:val="hy-AM"/>
              </w:rPr>
              <w:t xml:space="preserve"> </w:t>
            </w:r>
            <w:r w:rsidRPr="00B94CC6">
              <w:rPr>
                <w:rFonts w:cs="Sylfaen"/>
                <w:bCs/>
                <w:iCs/>
                <w:color w:val="FF0000"/>
                <w:sz w:val="16"/>
                <w:szCs w:val="16"/>
              </w:rPr>
              <w:t>максимум 5 км от адресов административных офисов компании</w:t>
            </w:r>
            <w:r w:rsidRPr="00B94CC6">
              <w:rPr>
                <w:rFonts w:cs="Sylfaen"/>
                <w:bCs/>
                <w:iCs/>
                <w:color w:val="FF0000"/>
                <w:sz w:val="16"/>
                <w:szCs w:val="16"/>
                <w:lang w:val="hy-AM"/>
              </w:rPr>
              <w:t xml:space="preserve"> </w:t>
            </w:r>
            <w:r w:rsidRPr="00B94CC6">
              <w:rPr>
                <w:rFonts w:cs="Sylfaen"/>
                <w:bCs/>
                <w:iCs/>
                <w:color w:val="FF0000"/>
                <w:sz w:val="16"/>
                <w:szCs w:val="16"/>
              </w:rPr>
              <w:t xml:space="preserve">с существующими </w:t>
            </w:r>
            <w:r w:rsidRPr="00B94CC6">
              <w:rPr>
                <w:rFonts w:cs="Sylfaen"/>
                <w:bCs/>
                <w:iCs/>
                <w:color w:val="FF0000"/>
                <w:sz w:val="16"/>
                <w:szCs w:val="16"/>
                <w:lang w:val="hy-AM"/>
              </w:rPr>
              <w:t xml:space="preserve"> </w:t>
            </w:r>
            <w:r w:rsidRPr="00B94CC6">
              <w:rPr>
                <w:rFonts w:cs="Sylfaen"/>
                <w:bCs/>
                <w:iCs/>
                <w:color w:val="FF0000"/>
                <w:sz w:val="16"/>
                <w:szCs w:val="16"/>
              </w:rPr>
              <w:t>заправочными станциями</w:t>
            </w:r>
            <w:r w:rsidRPr="00B94CC6">
              <w:rPr>
                <w:rFonts w:cs="Sylfaen"/>
                <w:bCs/>
                <w:iCs/>
                <w:color w:val="FF0000"/>
                <w:sz w:val="16"/>
                <w:szCs w:val="16"/>
                <w:lang w:val="hy-AM"/>
              </w:rPr>
              <w:t>․</w:t>
            </w:r>
            <w:r w:rsidRPr="00B94CC6">
              <w:rPr>
                <w:rFonts w:ascii="inherit" w:hAnsi="inherit" w:cs="Courier New"/>
                <w:color w:val="FF0000"/>
                <w:sz w:val="16"/>
                <w:szCs w:val="16"/>
              </w:rPr>
              <w:t xml:space="preserve"> </w:t>
            </w:r>
            <w:r w:rsidRPr="00B94CC6">
              <w:rPr>
                <w:rFonts w:cs="Sylfaen"/>
                <w:bCs/>
                <w:iCs/>
                <w:color w:val="FF0000"/>
                <w:sz w:val="16"/>
                <w:szCs w:val="16"/>
              </w:rPr>
              <w:t xml:space="preserve">Адреса: г. Раздана </w:t>
            </w:r>
            <w:proofErr w:type="spellStart"/>
            <w:r w:rsidRPr="00B94CC6">
              <w:rPr>
                <w:rFonts w:cs="Sylfaen"/>
                <w:bCs/>
                <w:iCs/>
                <w:color w:val="FF0000"/>
                <w:sz w:val="16"/>
                <w:szCs w:val="16"/>
              </w:rPr>
              <w:t>Ереваняна</w:t>
            </w:r>
            <w:proofErr w:type="spellEnd"/>
            <w:r w:rsidRPr="00B94CC6">
              <w:rPr>
                <w:rFonts w:cs="Sylfaen"/>
                <w:bCs/>
                <w:iCs/>
                <w:color w:val="FF0000"/>
                <w:sz w:val="16"/>
                <w:szCs w:val="16"/>
              </w:rPr>
              <w:t xml:space="preserve"> 15, г. </w:t>
            </w:r>
            <w:proofErr w:type="spellStart"/>
            <w:r w:rsidRPr="00B94CC6">
              <w:rPr>
                <w:rFonts w:cs="Sylfaen"/>
                <w:bCs/>
                <w:iCs/>
                <w:color w:val="FF0000"/>
                <w:sz w:val="16"/>
                <w:szCs w:val="16"/>
              </w:rPr>
              <w:t>Егвард</w:t>
            </w:r>
            <w:proofErr w:type="spellEnd"/>
            <w:r w:rsidRPr="00B94CC6">
              <w:rPr>
                <w:rFonts w:cs="Sylfaen"/>
                <w:bCs/>
                <w:iCs/>
                <w:color w:val="FF0000"/>
                <w:sz w:val="16"/>
                <w:szCs w:val="16"/>
              </w:rPr>
              <w:t xml:space="preserve"> </w:t>
            </w:r>
            <w:proofErr w:type="spellStart"/>
            <w:r w:rsidRPr="00B94CC6">
              <w:rPr>
                <w:rFonts w:cs="Sylfaen"/>
                <w:bCs/>
                <w:iCs/>
                <w:color w:val="FF0000"/>
                <w:sz w:val="16"/>
                <w:szCs w:val="16"/>
              </w:rPr>
              <w:t>Кнунянца</w:t>
            </w:r>
            <w:proofErr w:type="spellEnd"/>
            <w:r w:rsidRPr="00B94CC6">
              <w:rPr>
                <w:rFonts w:cs="Sylfaen"/>
                <w:bCs/>
                <w:iCs/>
                <w:color w:val="FF0000"/>
                <w:sz w:val="16"/>
                <w:szCs w:val="16"/>
              </w:rPr>
              <w:t xml:space="preserve"> 14, с. </w:t>
            </w:r>
            <w:proofErr w:type="spellStart"/>
            <w:r w:rsidRPr="00B94CC6">
              <w:rPr>
                <w:rFonts w:cs="Sylfaen"/>
                <w:bCs/>
                <w:iCs/>
                <w:color w:val="FF0000"/>
                <w:sz w:val="16"/>
                <w:szCs w:val="16"/>
              </w:rPr>
              <w:t>Джрвеж</w:t>
            </w:r>
            <w:proofErr w:type="spellEnd"/>
            <w:r w:rsidRPr="00B94CC6">
              <w:rPr>
                <w:rFonts w:cs="Sylfaen"/>
                <w:bCs/>
                <w:iCs/>
                <w:color w:val="FF0000"/>
                <w:sz w:val="16"/>
                <w:szCs w:val="16"/>
              </w:rPr>
              <w:t xml:space="preserve"> 5-й квартал, 2-27/1, с. Гарни </w:t>
            </w:r>
            <w:proofErr w:type="spellStart"/>
            <w:r w:rsidRPr="00B94CC6">
              <w:rPr>
                <w:rFonts w:cs="Sylfaen"/>
                <w:bCs/>
                <w:iCs/>
                <w:color w:val="FF0000"/>
                <w:sz w:val="16"/>
                <w:szCs w:val="16"/>
              </w:rPr>
              <w:t>Алекяна</w:t>
            </w:r>
            <w:proofErr w:type="spellEnd"/>
            <w:r w:rsidRPr="00B94CC6">
              <w:rPr>
                <w:rFonts w:cs="Sylfaen"/>
                <w:bCs/>
                <w:iCs/>
                <w:color w:val="FF0000"/>
                <w:sz w:val="16"/>
                <w:szCs w:val="16"/>
              </w:rPr>
              <w:t xml:space="preserve"> 54, с Нор </w:t>
            </w:r>
            <w:proofErr w:type="spellStart"/>
            <w:r w:rsidRPr="00B94CC6">
              <w:rPr>
                <w:rFonts w:cs="Sylfaen"/>
                <w:bCs/>
                <w:iCs/>
                <w:color w:val="FF0000"/>
                <w:sz w:val="16"/>
                <w:szCs w:val="16"/>
              </w:rPr>
              <w:t>Геги</w:t>
            </w:r>
            <w:proofErr w:type="spellEnd"/>
            <w:r w:rsidRPr="00B94CC6">
              <w:rPr>
                <w:rFonts w:cs="Sylfaen"/>
                <w:bCs/>
                <w:iCs/>
                <w:color w:val="FF0000"/>
                <w:sz w:val="16"/>
                <w:szCs w:val="16"/>
              </w:rPr>
              <w:t xml:space="preserve"> </w:t>
            </w:r>
            <w:proofErr w:type="spellStart"/>
            <w:r w:rsidRPr="00B94CC6">
              <w:rPr>
                <w:rFonts w:cs="Sylfaen"/>
                <w:bCs/>
                <w:iCs/>
                <w:color w:val="FF0000"/>
                <w:sz w:val="16"/>
                <w:szCs w:val="16"/>
              </w:rPr>
              <w:t>Егвардское</w:t>
            </w:r>
            <w:proofErr w:type="spellEnd"/>
            <w:r w:rsidRPr="00B94CC6">
              <w:rPr>
                <w:rFonts w:cs="Sylfaen"/>
                <w:bCs/>
                <w:iCs/>
                <w:color w:val="FF0000"/>
                <w:sz w:val="16"/>
                <w:szCs w:val="16"/>
                <w:lang w:val="hy-AM"/>
              </w:rPr>
              <w:t xml:space="preserve"> </w:t>
            </w:r>
            <w:r w:rsidRPr="00B94CC6">
              <w:rPr>
                <w:rFonts w:cs="Sylfaen"/>
                <w:bCs/>
                <w:iCs/>
                <w:color w:val="FF0000"/>
                <w:sz w:val="16"/>
                <w:szCs w:val="16"/>
              </w:rPr>
              <w:t>шоссе1</w:t>
            </w:r>
          </w:p>
        </w:tc>
        <w:tc>
          <w:tcPr>
            <w:tcW w:w="896" w:type="dxa"/>
            <w:vAlign w:val="center"/>
          </w:tcPr>
          <w:p w14:paraId="024A43C9" w14:textId="1BFD8BAE" w:rsidR="006C50AA" w:rsidRPr="00B138F3" w:rsidRDefault="00E46E9B" w:rsidP="009725C8">
            <w:pPr>
              <w:widowControl w:val="0"/>
              <w:jc w:val="center"/>
              <w:rPr>
                <w:rFonts w:ascii="GHEA Grapalat" w:hAnsi="GHEA Grapalat"/>
                <w:sz w:val="16"/>
                <w:szCs w:val="16"/>
              </w:rPr>
            </w:pPr>
            <w:r w:rsidRPr="00086599">
              <w:rPr>
                <w:rFonts w:ascii="GHEA Grapalat" w:hAnsi="GHEA Grapalat"/>
                <w:bCs/>
                <w:iCs/>
                <w:sz w:val="16"/>
                <w:szCs w:val="16"/>
              </w:rPr>
              <w:t>5</w:t>
            </w:r>
            <w:r>
              <w:rPr>
                <w:rFonts w:ascii="GHEA Grapalat" w:hAnsi="GHEA Grapalat"/>
                <w:bCs/>
                <w:iCs/>
                <w:sz w:val="16"/>
                <w:szCs w:val="16"/>
                <w:lang w:val="hy-AM"/>
              </w:rPr>
              <w:t>9 0</w:t>
            </w:r>
            <w:r w:rsidRPr="00086599">
              <w:rPr>
                <w:rFonts w:ascii="GHEA Grapalat" w:hAnsi="GHEA Grapalat"/>
                <w:bCs/>
                <w:iCs/>
                <w:sz w:val="16"/>
                <w:szCs w:val="16"/>
              </w:rPr>
              <w:t>50</w:t>
            </w:r>
          </w:p>
        </w:tc>
        <w:tc>
          <w:tcPr>
            <w:tcW w:w="1284" w:type="dxa"/>
            <w:vAlign w:val="center"/>
          </w:tcPr>
          <w:p w14:paraId="76172F43" w14:textId="77777777" w:rsidR="006C50AA" w:rsidRPr="00B94CC6" w:rsidRDefault="006C50AA" w:rsidP="009725C8">
            <w:pPr>
              <w:jc w:val="both"/>
              <w:rPr>
                <w:rFonts w:cs="Sylfaen"/>
                <w:bCs/>
                <w:iCs/>
                <w:sz w:val="16"/>
                <w:szCs w:val="16"/>
                <w:lang w:val="hy-AM"/>
              </w:rPr>
            </w:pPr>
            <w:r w:rsidRPr="00B94CC6">
              <w:rPr>
                <w:rFonts w:cs="Sylfaen"/>
                <w:bCs/>
                <w:iCs/>
                <w:sz w:val="16"/>
                <w:szCs w:val="16"/>
              </w:rPr>
              <w:t>С момента подписания договора</w:t>
            </w:r>
            <w:r w:rsidRPr="00B94CC6">
              <w:rPr>
                <w:rFonts w:cs="Sylfaen"/>
                <w:bCs/>
                <w:iCs/>
                <w:sz w:val="16"/>
                <w:szCs w:val="16"/>
                <w:lang w:val="hy-AM"/>
              </w:rPr>
              <w:t xml:space="preserve"> </w:t>
            </w:r>
            <w:r w:rsidRPr="00B94CC6">
              <w:rPr>
                <w:rFonts w:cs="Sylfaen"/>
                <w:bCs/>
                <w:iCs/>
                <w:sz w:val="16"/>
                <w:szCs w:val="16"/>
              </w:rPr>
              <w:t>до</w:t>
            </w:r>
          </w:p>
          <w:p w14:paraId="727D14DA" w14:textId="758AABCA" w:rsidR="006C50AA" w:rsidRPr="00B138F3" w:rsidRDefault="006C50AA" w:rsidP="009725C8">
            <w:pPr>
              <w:widowControl w:val="0"/>
              <w:jc w:val="center"/>
              <w:rPr>
                <w:rFonts w:ascii="GHEA Grapalat" w:hAnsi="GHEA Grapalat"/>
                <w:sz w:val="16"/>
                <w:szCs w:val="16"/>
              </w:rPr>
            </w:pPr>
            <w:r w:rsidRPr="00B94CC6">
              <w:rPr>
                <w:rFonts w:cs="Sylfaen"/>
                <w:bCs/>
                <w:iCs/>
                <w:sz w:val="16"/>
                <w:szCs w:val="16"/>
              </w:rPr>
              <w:t>25.12.202</w:t>
            </w:r>
            <w:r>
              <w:rPr>
                <w:rFonts w:cs="Sylfaen"/>
                <w:bCs/>
                <w:iCs/>
                <w:sz w:val="16"/>
                <w:szCs w:val="16"/>
                <w:lang w:val="hy-AM"/>
              </w:rPr>
              <w:t>6</w:t>
            </w:r>
            <w:r w:rsidRPr="00B94CC6">
              <w:rPr>
                <w:rFonts w:cs="Sylfaen"/>
                <w:bCs/>
                <w:iCs/>
                <w:sz w:val="16"/>
                <w:szCs w:val="16"/>
              </w:rPr>
              <w:t>г</w:t>
            </w:r>
          </w:p>
        </w:tc>
      </w:tr>
    </w:tbl>
    <w:p w14:paraId="41C62CFF"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3E0572E" w14:textId="77777777" w:rsidTr="00E22E51">
        <w:trPr>
          <w:jc w:val="center"/>
        </w:trPr>
        <w:tc>
          <w:tcPr>
            <w:tcW w:w="4536" w:type="dxa"/>
          </w:tcPr>
          <w:p w14:paraId="6AB8FBE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5A5329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3D9200D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5368D2C"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38D2A7C1" w14:textId="77777777" w:rsidR="00071D1C" w:rsidRPr="00B138F3" w:rsidRDefault="00071D1C" w:rsidP="00B46D58">
            <w:pPr>
              <w:widowControl w:val="0"/>
              <w:jc w:val="center"/>
              <w:rPr>
                <w:rFonts w:ascii="GHEA Grapalat" w:hAnsi="GHEA Grapalat"/>
              </w:rPr>
            </w:pPr>
          </w:p>
        </w:tc>
        <w:tc>
          <w:tcPr>
            <w:tcW w:w="4343" w:type="dxa"/>
          </w:tcPr>
          <w:p w14:paraId="047A57A1"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4807E06"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306F916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32A2BD5"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07D608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34EC9BDE"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4246D6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1"/>
        <w:t>*</w:t>
      </w:r>
    </w:p>
    <w:tbl>
      <w:tblPr>
        <w:tblpPr w:leftFromText="180" w:rightFromText="180" w:vertAnchor="text" w:horzAnchor="margin" w:tblpXSpec="center" w:tblpY="645"/>
        <w:tblW w:w="48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3"/>
        <w:gridCol w:w="1716"/>
        <w:gridCol w:w="1144"/>
        <w:gridCol w:w="860"/>
        <w:gridCol w:w="716"/>
        <w:gridCol w:w="715"/>
        <w:gridCol w:w="716"/>
        <w:gridCol w:w="716"/>
        <w:gridCol w:w="716"/>
        <w:gridCol w:w="715"/>
        <w:gridCol w:w="716"/>
        <w:gridCol w:w="716"/>
        <w:gridCol w:w="571"/>
        <w:gridCol w:w="717"/>
        <w:gridCol w:w="715"/>
        <w:gridCol w:w="1217"/>
      </w:tblGrid>
      <w:tr w:rsidR="00C5081C" w:rsidRPr="00131E9C" w14:paraId="058AFB3A" w14:textId="77777777" w:rsidTr="003A6F3D">
        <w:trPr>
          <w:trHeight w:val="354"/>
        </w:trPr>
        <w:tc>
          <w:tcPr>
            <w:tcW w:w="13789" w:type="dxa"/>
            <w:gridSpan w:val="16"/>
            <w:vAlign w:val="center"/>
          </w:tcPr>
          <w:p w14:paraId="48948A50" w14:textId="77777777" w:rsidR="00C5081C" w:rsidRPr="00941187" w:rsidRDefault="00C5081C" w:rsidP="003A6F3D">
            <w:pPr>
              <w:rPr>
                <w:rFonts w:cs="Sylfaen"/>
                <w:bCs/>
                <w:iCs/>
              </w:rPr>
            </w:pPr>
            <w:r w:rsidRPr="00941187">
              <w:rPr>
                <w:rFonts w:cs="Sylfaen"/>
                <w:bCs/>
                <w:iCs/>
              </w:rPr>
              <w:t xml:space="preserve">                                                                                                                                         Товар</w:t>
            </w:r>
          </w:p>
        </w:tc>
      </w:tr>
      <w:tr w:rsidR="00C5081C" w:rsidRPr="008606D0" w14:paraId="6C274B97" w14:textId="77777777" w:rsidTr="003A6F3D">
        <w:trPr>
          <w:trHeight w:val="354"/>
        </w:trPr>
        <w:tc>
          <w:tcPr>
            <w:tcW w:w="1242" w:type="dxa"/>
            <w:vAlign w:val="center"/>
          </w:tcPr>
          <w:p w14:paraId="3FD4A395" w14:textId="77777777" w:rsidR="00C5081C" w:rsidRPr="00941187" w:rsidRDefault="00C5081C" w:rsidP="003A6F3D">
            <w:pPr>
              <w:rPr>
                <w:rFonts w:cs="Sylfaen"/>
                <w:bCs/>
                <w:iCs/>
              </w:rPr>
            </w:pPr>
            <w:r w:rsidRPr="00941187">
              <w:rPr>
                <w:rFonts w:cs="Sylfaen"/>
                <w:bCs/>
                <w:iCs/>
              </w:rPr>
              <w:t>номер предусмотренного приглашением лота</w:t>
            </w:r>
          </w:p>
        </w:tc>
        <w:tc>
          <w:tcPr>
            <w:tcW w:w="1701" w:type="dxa"/>
            <w:vAlign w:val="center"/>
          </w:tcPr>
          <w:p w14:paraId="5B9457DB" w14:textId="77777777" w:rsidR="00C5081C" w:rsidRPr="00941187" w:rsidRDefault="00C5081C" w:rsidP="003A6F3D">
            <w:pPr>
              <w:rPr>
                <w:rFonts w:cs="Sylfaen"/>
                <w:bCs/>
                <w:iCs/>
              </w:rPr>
            </w:pPr>
            <w:r w:rsidRPr="00941187">
              <w:rPr>
                <w:rFonts w:cs="Sylfaen"/>
                <w:bCs/>
                <w:iCs/>
              </w:rPr>
              <w:t>промежуточный код, предусмотренный планом закупок по классификации ЕЗК (CPV)</w:t>
            </w:r>
          </w:p>
        </w:tc>
        <w:tc>
          <w:tcPr>
            <w:tcW w:w="1134" w:type="dxa"/>
            <w:vAlign w:val="center"/>
          </w:tcPr>
          <w:p w14:paraId="64FB4665" w14:textId="77777777" w:rsidR="00C5081C" w:rsidRPr="00941187" w:rsidRDefault="00C5081C" w:rsidP="003A6F3D">
            <w:pPr>
              <w:rPr>
                <w:rFonts w:cs="Sylfaen"/>
                <w:bCs/>
                <w:iCs/>
              </w:rPr>
            </w:pPr>
            <w:r w:rsidRPr="00941187">
              <w:rPr>
                <w:rFonts w:cs="Sylfaen"/>
                <w:bCs/>
                <w:iCs/>
              </w:rPr>
              <w:t>наименование</w:t>
            </w:r>
          </w:p>
        </w:tc>
        <w:tc>
          <w:tcPr>
            <w:tcW w:w="9712" w:type="dxa"/>
            <w:gridSpan w:val="13"/>
            <w:vAlign w:val="center"/>
          </w:tcPr>
          <w:p w14:paraId="16C888BB" w14:textId="77777777" w:rsidR="00C5081C" w:rsidRPr="00941187" w:rsidRDefault="00C5081C" w:rsidP="003A6F3D">
            <w:pPr>
              <w:rPr>
                <w:rFonts w:cs="Sylfaen"/>
                <w:bCs/>
                <w:iCs/>
              </w:rPr>
            </w:pPr>
            <w:r w:rsidRPr="00941187">
              <w:rPr>
                <w:rFonts w:cs="Sylfaen"/>
                <w:bCs/>
                <w:iCs/>
              </w:rPr>
              <w:t xml:space="preserve">                    выплаты планируется осуществить в 202</w:t>
            </w:r>
            <w:r>
              <w:rPr>
                <w:rFonts w:cs="Sylfaen"/>
                <w:bCs/>
                <w:iCs/>
                <w:lang w:val="hy-AM"/>
              </w:rPr>
              <w:t>6</w:t>
            </w:r>
            <w:r w:rsidRPr="00941187">
              <w:rPr>
                <w:rFonts w:cs="Sylfaen"/>
                <w:bCs/>
                <w:iCs/>
              </w:rPr>
              <w:t>году помесячно, в том числе</w:t>
            </w:r>
          </w:p>
          <w:p w14:paraId="263220F6" w14:textId="77777777" w:rsidR="00C5081C" w:rsidRPr="00941187" w:rsidRDefault="00C5081C" w:rsidP="003A6F3D">
            <w:pPr>
              <w:jc w:val="center"/>
              <w:rPr>
                <w:rFonts w:cs="Sylfaen"/>
                <w:bCs/>
                <w:iCs/>
              </w:rPr>
            </w:pPr>
          </w:p>
        </w:tc>
      </w:tr>
      <w:tr w:rsidR="00C5081C" w:rsidRPr="00131E9C" w14:paraId="717FD657" w14:textId="77777777" w:rsidTr="003A6F3D">
        <w:trPr>
          <w:trHeight w:val="1266"/>
        </w:trPr>
        <w:tc>
          <w:tcPr>
            <w:tcW w:w="1242" w:type="dxa"/>
            <w:textDirection w:val="btLr"/>
            <w:vAlign w:val="center"/>
          </w:tcPr>
          <w:p w14:paraId="3A8BD1F9" w14:textId="77777777" w:rsidR="00C5081C" w:rsidRPr="003771EE" w:rsidRDefault="00C5081C" w:rsidP="003A6F3D">
            <w:pPr>
              <w:jc w:val="center"/>
              <w:rPr>
                <w:rFonts w:ascii="GHEA Grapalat" w:hAnsi="GHEA Grapalat"/>
                <w:sz w:val="16"/>
                <w:szCs w:val="16"/>
              </w:rPr>
            </w:pPr>
          </w:p>
        </w:tc>
        <w:tc>
          <w:tcPr>
            <w:tcW w:w="1701" w:type="dxa"/>
            <w:textDirection w:val="btLr"/>
            <w:vAlign w:val="center"/>
          </w:tcPr>
          <w:p w14:paraId="21030983" w14:textId="77777777" w:rsidR="00C5081C" w:rsidRPr="003771EE" w:rsidRDefault="00C5081C" w:rsidP="003A6F3D">
            <w:pPr>
              <w:jc w:val="center"/>
              <w:rPr>
                <w:rFonts w:ascii="GHEA Grapalat" w:hAnsi="GHEA Grapalat"/>
                <w:sz w:val="16"/>
                <w:szCs w:val="16"/>
              </w:rPr>
            </w:pPr>
          </w:p>
        </w:tc>
        <w:tc>
          <w:tcPr>
            <w:tcW w:w="1134" w:type="dxa"/>
            <w:textDirection w:val="btLr"/>
            <w:vAlign w:val="center"/>
          </w:tcPr>
          <w:p w14:paraId="0C90A815" w14:textId="77777777" w:rsidR="00C5081C" w:rsidRPr="00941187" w:rsidRDefault="00C5081C" w:rsidP="003A6F3D">
            <w:pPr>
              <w:rPr>
                <w:rFonts w:cs="Sylfaen"/>
                <w:bCs/>
                <w:iCs/>
              </w:rPr>
            </w:pPr>
          </w:p>
        </w:tc>
        <w:tc>
          <w:tcPr>
            <w:tcW w:w="852" w:type="dxa"/>
            <w:textDirection w:val="btLr"/>
            <w:vAlign w:val="center"/>
          </w:tcPr>
          <w:p w14:paraId="248CD7AA" w14:textId="77777777" w:rsidR="00C5081C" w:rsidRPr="00941187" w:rsidRDefault="00C5081C" w:rsidP="003A6F3D">
            <w:pPr>
              <w:rPr>
                <w:rFonts w:cs="Sylfaen"/>
                <w:bCs/>
                <w:iCs/>
              </w:rPr>
            </w:pPr>
            <w:r w:rsidRPr="00941187">
              <w:rPr>
                <w:rFonts w:cs="Sylfaen"/>
                <w:bCs/>
                <w:iCs/>
              </w:rPr>
              <w:t>январь</w:t>
            </w:r>
          </w:p>
          <w:p w14:paraId="4A3A6AC6" w14:textId="77777777" w:rsidR="00C5081C" w:rsidRPr="00941187" w:rsidRDefault="00C5081C" w:rsidP="003A6F3D">
            <w:pPr>
              <w:rPr>
                <w:rFonts w:cs="Sylfaen"/>
                <w:bCs/>
                <w:iCs/>
              </w:rPr>
            </w:pPr>
          </w:p>
        </w:tc>
        <w:tc>
          <w:tcPr>
            <w:tcW w:w="709" w:type="dxa"/>
            <w:textDirection w:val="btLr"/>
            <w:vAlign w:val="center"/>
          </w:tcPr>
          <w:p w14:paraId="3E1F1BDA" w14:textId="77777777" w:rsidR="00C5081C" w:rsidRPr="00941187" w:rsidRDefault="00C5081C" w:rsidP="003A6F3D">
            <w:pPr>
              <w:rPr>
                <w:rFonts w:cs="Sylfaen"/>
                <w:bCs/>
                <w:iCs/>
              </w:rPr>
            </w:pPr>
            <w:r w:rsidRPr="00941187">
              <w:rPr>
                <w:rFonts w:cs="Sylfaen"/>
                <w:bCs/>
                <w:iCs/>
              </w:rPr>
              <w:t>февраль</w:t>
            </w:r>
          </w:p>
          <w:p w14:paraId="4A7C3F94" w14:textId="77777777" w:rsidR="00C5081C" w:rsidRPr="00941187" w:rsidRDefault="00C5081C" w:rsidP="003A6F3D">
            <w:pPr>
              <w:rPr>
                <w:rFonts w:cs="Sylfaen"/>
                <w:bCs/>
                <w:iCs/>
              </w:rPr>
            </w:pPr>
          </w:p>
        </w:tc>
        <w:tc>
          <w:tcPr>
            <w:tcW w:w="708" w:type="dxa"/>
            <w:textDirection w:val="btLr"/>
            <w:vAlign w:val="center"/>
          </w:tcPr>
          <w:p w14:paraId="1B9FF240" w14:textId="77777777" w:rsidR="00C5081C" w:rsidRPr="00941187" w:rsidRDefault="00C5081C" w:rsidP="003A6F3D">
            <w:pPr>
              <w:rPr>
                <w:rFonts w:cs="Sylfaen"/>
                <w:bCs/>
                <w:iCs/>
              </w:rPr>
            </w:pPr>
            <w:r w:rsidRPr="00941187">
              <w:rPr>
                <w:rFonts w:cs="Sylfaen"/>
                <w:bCs/>
                <w:iCs/>
              </w:rPr>
              <w:t>март</w:t>
            </w:r>
          </w:p>
          <w:p w14:paraId="621D40CA" w14:textId="77777777" w:rsidR="00C5081C" w:rsidRPr="00941187" w:rsidRDefault="00C5081C" w:rsidP="003A6F3D">
            <w:pPr>
              <w:rPr>
                <w:rFonts w:cs="Sylfaen"/>
                <w:bCs/>
                <w:iCs/>
              </w:rPr>
            </w:pPr>
          </w:p>
        </w:tc>
        <w:tc>
          <w:tcPr>
            <w:tcW w:w="709" w:type="dxa"/>
            <w:textDirection w:val="btLr"/>
            <w:vAlign w:val="center"/>
          </w:tcPr>
          <w:p w14:paraId="174B606C" w14:textId="77777777" w:rsidR="00C5081C" w:rsidRPr="00941187" w:rsidRDefault="00C5081C" w:rsidP="003A6F3D">
            <w:pPr>
              <w:rPr>
                <w:rFonts w:cs="Sylfaen"/>
                <w:bCs/>
                <w:iCs/>
              </w:rPr>
            </w:pPr>
            <w:r w:rsidRPr="00941187">
              <w:rPr>
                <w:rFonts w:cs="Sylfaen"/>
                <w:bCs/>
                <w:iCs/>
              </w:rPr>
              <w:t>апрель</w:t>
            </w:r>
          </w:p>
          <w:p w14:paraId="41BEDD4F" w14:textId="77777777" w:rsidR="00C5081C" w:rsidRPr="00941187" w:rsidRDefault="00C5081C" w:rsidP="003A6F3D">
            <w:pPr>
              <w:rPr>
                <w:rFonts w:cs="Sylfaen"/>
                <w:bCs/>
                <w:iCs/>
              </w:rPr>
            </w:pPr>
          </w:p>
        </w:tc>
        <w:tc>
          <w:tcPr>
            <w:tcW w:w="709" w:type="dxa"/>
            <w:textDirection w:val="btLr"/>
            <w:vAlign w:val="center"/>
          </w:tcPr>
          <w:p w14:paraId="523D03E1" w14:textId="77777777" w:rsidR="00C5081C" w:rsidRPr="00941187" w:rsidRDefault="00C5081C" w:rsidP="003A6F3D">
            <w:pPr>
              <w:rPr>
                <w:rFonts w:cs="Sylfaen"/>
                <w:bCs/>
                <w:iCs/>
              </w:rPr>
            </w:pPr>
            <w:r w:rsidRPr="00941187">
              <w:rPr>
                <w:rFonts w:cs="Sylfaen"/>
                <w:bCs/>
                <w:iCs/>
              </w:rPr>
              <w:t>май</w:t>
            </w:r>
          </w:p>
          <w:p w14:paraId="09CAA2F6" w14:textId="77777777" w:rsidR="00C5081C" w:rsidRPr="00941187" w:rsidRDefault="00C5081C" w:rsidP="003A6F3D">
            <w:pPr>
              <w:rPr>
                <w:rFonts w:cs="Sylfaen"/>
                <w:bCs/>
                <w:iCs/>
              </w:rPr>
            </w:pPr>
          </w:p>
        </w:tc>
        <w:tc>
          <w:tcPr>
            <w:tcW w:w="709" w:type="dxa"/>
            <w:textDirection w:val="btLr"/>
            <w:vAlign w:val="center"/>
          </w:tcPr>
          <w:p w14:paraId="3DDA7123" w14:textId="77777777" w:rsidR="00C5081C" w:rsidRPr="00941187" w:rsidRDefault="00C5081C" w:rsidP="003A6F3D">
            <w:pPr>
              <w:rPr>
                <w:rFonts w:cs="Sylfaen"/>
                <w:bCs/>
                <w:iCs/>
              </w:rPr>
            </w:pPr>
            <w:r w:rsidRPr="00941187">
              <w:rPr>
                <w:rFonts w:cs="Sylfaen"/>
                <w:bCs/>
                <w:iCs/>
              </w:rPr>
              <w:t>Июнь</w:t>
            </w:r>
          </w:p>
          <w:p w14:paraId="00332748" w14:textId="77777777" w:rsidR="00C5081C" w:rsidRPr="00941187" w:rsidRDefault="00C5081C" w:rsidP="003A6F3D">
            <w:pPr>
              <w:rPr>
                <w:rFonts w:cs="Sylfaen"/>
                <w:bCs/>
                <w:iCs/>
              </w:rPr>
            </w:pPr>
          </w:p>
        </w:tc>
        <w:tc>
          <w:tcPr>
            <w:tcW w:w="708" w:type="dxa"/>
            <w:textDirection w:val="btLr"/>
            <w:vAlign w:val="center"/>
          </w:tcPr>
          <w:p w14:paraId="4576A749" w14:textId="77777777" w:rsidR="00C5081C" w:rsidRPr="00941187" w:rsidRDefault="00C5081C" w:rsidP="003A6F3D">
            <w:pPr>
              <w:rPr>
                <w:rFonts w:cs="Sylfaen"/>
                <w:bCs/>
                <w:iCs/>
              </w:rPr>
            </w:pPr>
            <w:r w:rsidRPr="00941187">
              <w:rPr>
                <w:rFonts w:cs="Sylfaen"/>
                <w:bCs/>
                <w:iCs/>
              </w:rPr>
              <w:t>Июль</w:t>
            </w:r>
          </w:p>
          <w:p w14:paraId="73FC62DA" w14:textId="77777777" w:rsidR="00C5081C" w:rsidRPr="00941187" w:rsidRDefault="00C5081C" w:rsidP="003A6F3D">
            <w:pPr>
              <w:rPr>
                <w:rFonts w:cs="Sylfaen"/>
                <w:bCs/>
                <w:iCs/>
              </w:rPr>
            </w:pPr>
          </w:p>
        </w:tc>
        <w:tc>
          <w:tcPr>
            <w:tcW w:w="709" w:type="dxa"/>
            <w:textDirection w:val="btLr"/>
            <w:vAlign w:val="center"/>
          </w:tcPr>
          <w:p w14:paraId="34692A6D" w14:textId="77777777" w:rsidR="00C5081C" w:rsidRPr="00941187" w:rsidRDefault="00C5081C" w:rsidP="003A6F3D">
            <w:pPr>
              <w:rPr>
                <w:rFonts w:cs="Sylfaen"/>
                <w:bCs/>
                <w:iCs/>
              </w:rPr>
            </w:pPr>
            <w:r w:rsidRPr="00941187">
              <w:rPr>
                <w:rFonts w:cs="Sylfaen"/>
                <w:bCs/>
                <w:iCs/>
              </w:rPr>
              <w:t>август</w:t>
            </w:r>
          </w:p>
          <w:p w14:paraId="418D5A5C" w14:textId="77777777" w:rsidR="00C5081C" w:rsidRPr="00941187" w:rsidRDefault="00C5081C" w:rsidP="003A6F3D">
            <w:pPr>
              <w:rPr>
                <w:rFonts w:cs="Sylfaen"/>
                <w:bCs/>
                <w:iCs/>
              </w:rPr>
            </w:pPr>
          </w:p>
        </w:tc>
        <w:tc>
          <w:tcPr>
            <w:tcW w:w="709" w:type="dxa"/>
            <w:textDirection w:val="btLr"/>
            <w:vAlign w:val="center"/>
          </w:tcPr>
          <w:p w14:paraId="66D04F31" w14:textId="77777777" w:rsidR="00C5081C" w:rsidRPr="00941187" w:rsidRDefault="00C5081C" w:rsidP="003A6F3D">
            <w:pPr>
              <w:rPr>
                <w:rFonts w:cs="Sylfaen"/>
                <w:bCs/>
                <w:iCs/>
              </w:rPr>
            </w:pPr>
            <w:r w:rsidRPr="00941187">
              <w:rPr>
                <w:rFonts w:cs="Sylfaen"/>
                <w:bCs/>
                <w:iCs/>
              </w:rPr>
              <w:t>Сентябрь</w:t>
            </w:r>
          </w:p>
          <w:p w14:paraId="607AE77C" w14:textId="77777777" w:rsidR="00C5081C" w:rsidRPr="00941187" w:rsidRDefault="00C5081C" w:rsidP="003A6F3D">
            <w:pPr>
              <w:rPr>
                <w:rFonts w:cs="Sylfaen"/>
                <w:bCs/>
                <w:iCs/>
              </w:rPr>
            </w:pPr>
          </w:p>
        </w:tc>
        <w:tc>
          <w:tcPr>
            <w:tcW w:w="566" w:type="dxa"/>
            <w:textDirection w:val="btLr"/>
            <w:vAlign w:val="center"/>
          </w:tcPr>
          <w:p w14:paraId="660F7455" w14:textId="77777777" w:rsidR="00C5081C" w:rsidRPr="00941187" w:rsidRDefault="00C5081C" w:rsidP="003A6F3D">
            <w:pPr>
              <w:rPr>
                <w:rFonts w:cs="Sylfaen"/>
                <w:bCs/>
                <w:iCs/>
              </w:rPr>
            </w:pPr>
            <w:r w:rsidRPr="00941187">
              <w:rPr>
                <w:rFonts w:cs="Sylfaen"/>
                <w:bCs/>
                <w:iCs/>
              </w:rPr>
              <w:br/>
              <w:t>Октябрь</w:t>
            </w:r>
          </w:p>
        </w:tc>
        <w:tc>
          <w:tcPr>
            <w:tcW w:w="710" w:type="dxa"/>
            <w:textDirection w:val="btLr"/>
            <w:vAlign w:val="center"/>
          </w:tcPr>
          <w:p w14:paraId="79EEDD7B" w14:textId="77777777" w:rsidR="00C5081C" w:rsidRPr="00941187" w:rsidRDefault="00C5081C" w:rsidP="003A6F3D">
            <w:pPr>
              <w:rPr>
                <w:rFonts w:cs="Sylfaen"/>
                <w:bCs/>
                <w:iCs/>
              </w:rPr>
            </w:pPr>
            <w:r w:rsidRPr="00941187">
              <w:rPr>
                <w:rFonts w:cs="Sylfaen"/>
                <w:bCs/>
                <w:iCs/>
              </w:rPr>
              <w:t>ноябрь</w:t>
            </w:r>
          </w:p>
          <w:p w14:paraId="5BB3BA82" w14:textId="77777777" w:rsidR="00C5081C" w:rsidRPr="00941187" w:rsidRDefault="00C5081C" w:rsidP="003A6F3D">
            <w:pPr>
              <w:rPr>
                <w:rFonts w:cs="Sylfaen"/>
                <w:bCs/>
                <w:iCs/>
              </w:rPr>
            </w:pPr>
          </w:p>
        </w:tc>
        <w:tc>
          <w:tcPr>
            <w:tcW w:w="708" w:type="dxa"/>
            <w:textDirection w:val="btLr"/>
            <w:vAlign w:val="center"/>
          </w:tcPr>
          <w:p w14:paraId="1906ECC3" w14:textId="77777777" w:rsidR="00C5081C" w:rsidRPr="00941187" w:rsidRDefault="00C5081C" w:rsidP="003A6F3D">
            <w:pPr>
              <w:rPr>
                <w:rFonts w:cs="Sylfaen"/>
                <w:bCs/>
                <w:iCs/>
              </w:rPr>
            </w:pPr>
            <w:r w:rsidRPr="00941187">
              <w:rPr>
                <w:rFonts w:cs="Sylfaen"/>
                <w:bCs/>
                <w:iCs/>
              </w:rPr>
              <w:t>Декабрь</w:t>
            </w:r>
          </w:p>
          <w:p w14:paraId="39B5BF05" w14:textId="77777777" w:rsidR="00C5081C" w:rsidRPr="00941187" w:rsidRDefault="00C5081C" w:rsidP="003A6F3D">
            <w:pPr>
              <w:rPr>
                <w:rFonts w:cs="Sylfaen"/>
                <w:bCs/>
                <w:iCs/>
              </w:rPr>
            </w:pPr>
          </w:p>
        </w:tc>
        <w:tc>
          <w:tcPr>
            <w:tcW w:w="1206" w:type="dxa"/>
            <w:textDirection w:val="btLr"/>
            <w:vAlign w:val="center"/>
          </w:tcPr>
          <w:p w14:paraId="0C6DF5EA" w14:textId="77777777" w:rsidR="00C5081C" w:rsidRPr="0065228C" w:rsidRDefault="00C5081C" w:rsidP="003A6F3D">
            <w:pPr>
              <w:jc w:val="center"/>
              <w:rPr>
                <w:rFonts w:ascii="GHEA Grapalat" w:hAnsi="GHEA Grapalat"/>
              </w:rPr>
            </w:pPr>
            <w:r w:rsidRPr="0065228C">
              <w:rPr>
                <w:rFonts w:ascii="GHEA Grapalat" w:hAnsi="GHEA Grapalat"/>
              </w:rPr>
              <w:t>Всего</w:t>
            </w:r>
          </w:p>
        </w:tc>
      </w:tr>
      <w:tr w:rsidR="00C5081C" w:rsidRPr="00941187" w14:paraId="46106170" w14:textId="77777777" w:rsidTr="003A6F3D">
        <w:trPr>
          <w:trHeight w:val="947"/>
        </w:trPr>
        <w:tc>
          <w:tcPr>
            <w:tcW w:w="1242" w:type="dxa"/>
            <w:vAlign w:val="center"/>
          </w:tcPr>
          <w:p w14:paraId="504EBA9F" w14:textId="77777777" w:rsidR="00C5081C" w:rsidRPr="00FB7EE3" w:rsidRDefault="00C5081C" w:rsidP="003A6F3D">
            <w:pPr>
              <w:jc w:val="center"/>
              <w:rPr>
                <w:rFonts w:ascii="GHEA Grapalat" w:hAnsi="GHEA Grapalat"/>
                <w:sz w:val="16"/>
                <w:szCs w:val="16"/>
                <w:lang w:val="hy-AM"/>
              </w:rPr>
            </w:pPr>
            <w:r w:rsidRPr="00FB7EE3">
              <w:rPr>
                <w:rFonts w:ascii="GHEA Grapalat" w:hAnsi="GHEA Grapalat"/>
                <w:sz w:val="16"/>
                <w:szCs w:val="16"/>
                <w:lang w:val="hy-AM"/>
              </w:rPr>
              <w:t>1</w:t>
            </w:r>
          </w:p>
        </w:tc>
        <w:tc>
          <w:tcPr>
            <w:tcW w:w="1701" w:type="dxa"/>
            <w:vAlign w:val="center"/>
          </w:tcPr>
          <w:p w14:paraId="775A38B4" w14:textId="77777777" w:rsidR="00C5081C" w:rsidRPr="00FB7EE3" w:rsidRDefault="00C5081C" w:rsidP="003A6F3D">
            <w:pPr>
              <w:tabs>
                <w:tab w:val="left" w:pos="3030"/>
              </w:tabs>
              <w:jc w:val="center"/>
              <w:rPr>
                <w:rFonts w:ascii="Sylfaen" w:hAnsi="Sylfaen"/>
                <w:sz w:val="16"/>
                <w:szCs w:val="16"/>
                <w:lang w:val="hy-AM"/>
              </w:rPr>
            </w:pPr>
            <w:r w:rsidRPr="00FB7EE3">
              <w:rPr>
                <w:rFonts w:ascii="GHEA Grapalat" w:hAnsi="GHEA Grapalat"/>
                <w:bCs/>
                <w:iCs/>
                <w:sz w:val="16"/>
                <w:szCs w:val="16"/>
              </w:rPr>
              <w:t>09132200</w:t>
            </w:r>
          </w:p>
        </w:tc>
        <w:tc>
          <w:tcPr>
            <w:tcW w:w="1134" w:type="dxa"/>
            <w:vAlign w:val="center"/>
          </w:tcPr>
          <w:p w14:paraId="5B3E5484" w14:textId="77777777" w:rsidR="00C5081C" w:rsidRPr="00FB7EE3" w:rsidRDefault="00C5081C" w:rsidP="003A6F3D">
            <w:pPr>
              <w:tabs>
                <w:tab w:val="left" w:pos="3030"/>
              </w:tabs>
              <w:jc w:val="center"/>
              <w:rPr>
                <w:rFonts w:ascii="GHEA Grapalat" w:hAnsi="GHEA Grapalat"/>
                <w:bCs/>
                <w:iCs/>
                <w:sz w:val="16"/>
                <w:szCs w:val="16"/>
              </w:rPr>
            </w:pPr>
            <w:r w:rsidRPr="00FB7EE3">
              <w:rPr>
                <w:rFonts w:ascii="GHEA Grapalat" w:hAnsi="GHEA Grapalat"/>
                <w:bCs/>
                <w:iCs/>
                <w:sz w:val="16"/>
                <w:szCs w:val="16"/>
              </w:rPr>
              <w:t>Бензин регулярный</w:t>
            </w:r>
          </w:p>
        </w:tc>
        <w:tc>
          <w:tcPr>
            <w:tcW w:w="852" w:type="dxa"/>
            <w:vAlign w:val="center"/>
          </w:tcPr>
          <w:p w14:paraId="013D2100"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w:t>
            </w:r>
          </w:p>
        </w:tc>
        <w:tc>
          <w:tcPr>
            <w:tcW w:w="709" w:type="dxa"/>
            <w:vAlign w:val="center"/>
          </w:tcPr>
          <w:p w14:paraId="2127B6B2"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w:t>
            </w:r>
          </w:p>
        </w:tc>
        <w:tc>
          <w:tcPr>
            <w:tcW w:w="708" w:type="dxa"/>
            <w:vAlign w:val="center"/>
          </w:tcPr>
          <w:p w14:paraId="0B989F43" w14:textId="77777777" w:rsidR="00C5081C" w:rsidRPr="00FB7EE3" w:rsidRDefault="00C5081C" w:rsidP="003A6F3D">
            <w:pPr>
              <w:rPr>
                <w:rFonts w:ascii="GHEA Grapalat" w:hAnsi="GHEA Grapalat"/>
                <w:sz w:val="16"/>
                <w:szCs w:val="16"/>
                <w:lang w:val="pt-BR"/>
              </w:rPr>
            </w:pPr>
          </w:p>
          <w:p w14:paraId="79228F16"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10%</w:t>
            </w:r>
          </w:p>
        </w:tc>
        <w:tc>
          <w:tcPr>
            <w:tcW w:w="709" w:type="dxa"/>
            <w:vAlign w:val="center"/>
          </w:tcPr>
          <w:p w14:paraId="3DD83AF6" w14:textId="77777777" w:rsidR="00C5081C" w:rsidRPr="00FB7EE3" w:rsidRDefault="00C5081C" w:rsidP="003A6F3D">
            <w:pPr>
              <w:jc w:val="center"/>
              <w:rPr>
                <w:rFonts w:ascii="GHEA Grapalat" w:hAnsi="GHEA Grapalat"/>
                <w:sz w:val="16"/>
                <w:szCs w:val="16"/>
                <w:lang w:val="pt-BR"/>
              </w:rPr>
            </w:pPr>
          </w:p>
          <w:p w14:paraId="2B5ACA42"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25%</w:t>
            </w:r>
          </w:p>
        </w:tc>
        <w:tc>
          <w:tcPr>
            <w:tcW w:w="709" w:type="dxa"/>
            <w:vAlign w:val="center"/>
          </w:tcPr>
          <w:p w14:paraId="550E061D" w14:textId="77777777" w:rsidR="00C5081C" w:rsidRPr="00FB7EE3" w:rsidRDefault="00C5081C" w:rsidP="003A6F3D">
            <w:pPr>
              <w:rPr>
                <w:rFonts w:ascii="GHEA Grapalat" w:hAnsi="GHEA Grapalat"/>
                <w:sz w:val="16"/>
                <w:szCs w:val="16"/>
                <w:lang w:val="pt-BR"/>
              </w:rPr>
            </w:pPr>
          </w:p>
          <w:p w14:paraId="160D72F6"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40%</w:t>
            </w:r>
          </w:p>
        </w:tc>
        <w:tc>
          <w:tcPr>
            <w:tcW w:w="709" w:type="dxa"/>
            <w:vAlign w:val="center"/>
          </w:tcPr>
          <w:p w14:paraId="1CFFF47A" w14:textId="77777777" w:rsidR="00C5081C" w:rsidRPr="00FB7EE3" w:rsidRDefault="00C5081C" w:rsidP="003A6F3D">
            <w:pPr>
              <w:jc w:val="center"/>
              <w:rPr>
                <w:rFonts w:ascii="GHEA Grapalat" w:hAnsi="GHEA Grapalat"/>
                <w:sz w:val="16"/>
                <w:szCs w:val="16"/>
                <w:lang w:val="pt-BR"/>
              </w:rPr>
            </w:pPr>
          </w:p>
          <w:p w14:paraId="2252AD23"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55%</w:t>
            </w:r>
          </w:p>
        </w:tc>
        <w:tc>
          <w:tcPr>
            <w:tcW w:w="708" w:type="dxa"/>
            <w:vAlign w:val="center"/>
          </w:tcPr>
          <w:p w14:paraId="58C8CFC3" w14:textId="77777777" w:rsidR="00C5081C" w:rsidRPr="00FB7EE3" w:rsidRDefault="00C5081C" w:rsidP="003A6F3D">
            <w:pPr>
              <w:jc w:val="center"/>
              <w:rPr>
                <w:rFonts w:ascii="GHEA Grapalat" w:hAnsi="GHEA Grapalat"/>
                <w:sz w:val="16"/>
                <w:szCs w:val="16"/>
                <w:lang w:val="pt-BR"/>
              </w:rPr>
            </w:pPr>
          </w:p>
          <w:p w14:paraId="2AD74096"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70%</w:t>
            </w:r>
          </w:p>
        </w:tc>
        <w:tc>
          <w:tcPr>
            <w:tcW w:w="709" w:type="dxa"/>
            <w:vAlign w:val="center"/>
          </w:tcPr>
          <w:p w14:paraId="1ED57EAE" w14:textId="77777777" w:rsidR="00C5081C" w:rsidRPr="00FB7EE3" w:rsidRDefault="00C5081C" w:rsidP="003A6F3D">
            <w:pPr>
              <w:rPr>
                <w:rFonts w:ascii="GHEA Grapalat" w:hAnsi="GHEA Grapalat"/>
                <w:sz w:val="16"/>
                <w:szCs w:val="16"/>
                <w:lang w:val="pt-BR"/>
              </w:rPr>
            </w:pPr>
          </w:p>
          <w:p w14:paraId="7F6997EC"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80%</w:t>
            </w:r>
          </w:p>
        </w:tc>
        <w:tc>
          <w:tcPr>
            <w:tcW w:w="709" w:type="dxa"/>
            <w:vAlign w:val="center"/>
          </w:tcPr>
          <w:p w14:paraId="10F63A37" w14:textId="77777777" w:rsidR="00C5081C" w:rsidRPr="00FB7EE3" w:rsidRDefault="00C5081C" w:rsidP="003A6F3D">
            <w:pPr>
              <w:rPr>
                <w:rFonts w:ascii="GHEA Grapalat" w:hAnsi="GHEA Grapalat"/>
                <w:sz w:val="16"/>
                <w:szCs w:val="16"/>
                <w:lang w:val="pt-BR"/>
              </w:rPr>
            </w:pPr>
          </w:p>
          <w:p w14:paraId="5123FEA9"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85%</w:t>
            </w:r>
          </w:p>
        </w:tc>
        <w:tc>
          <w:tcPr>
            <w:tcW w:w="566" w:type="dxa"/>
            <w:vAlign w:val="center"/>
          </w:tcPr>
          <w:p w14:paraId="6CED7973" w14:textId="77777777" w:rsidR="00C5081C" w:rsidRPr="00FB7EE3" w:rsidRDefault="00C5081C" w:rsidP="003A6F3D">
            <w:pPr>
              <w:rPr>
                <w:rFonts w:ascii="GHEA Grapalat" w:hAnsi="GHEA Grapalat"/>
                <w:sz w:val="16"/>
                <w:szCs w:val="16"/>
                <w:lang w:val="pt-BR"/>
              </w:rPr>
            </w:pPr>
          </w:p>
          <w:p w14:paraId="6D592BBB"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90%</w:t>
            </w:r>
          </w:p>
        </w:tc>
        <w:tc>
          <w:tcPr>
            <w:tcW w:w="710" w:type="dxa"/>
            <w:vAlign w:val="center"/>
          </w:tcPr>
          <w:p w14:paraId="10EFA7FD" w14:textId="77777777" w:rsidR="00C5081C" w:rsidRPr="00FB7EE3" w:rsidRDefault="00C5081C" w:rsidP="003A6F3D">
            <w:pPr>
              <w:rPr>
                <w:rFonts w:ascii="GHEA Grapalat" w:hAnsi="GHEA Grapalat"/>
                <w:sz w:val="16"/>
                <w:szCs w:val="16"/>
                <w:lang w:val="pt-BR"/>
              </w:rPr>
            </w:pPr>
          </w:p>
          <w:p w14:paraId="550C3C8C"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95%</w:t>
            </w:r>
          </w:p>
        </w:tc>
        <w:tc>
          <w:tcPr>
            <w:tcW w:w="708" w:type="dxa"/>
            <w:vAlign w:val="center"/>
          </w:tcPr>
          <w:p w14:paraId="517BA412" w14:textId="77777777" w:rsidR="00C5081C" w:rsidRPr="00FB7EE3" w:rsidRDefault="00C5081C" w:rsidP="003A6F3D">
            <w:pPr>
              <w:rPr>
                <w:rFonts w:ascii="GHEA Grapalat" w:hAnsi="GHEA Grapalat"/>
                <w:sz w:val="16"/>
                <w:szCs w:val="16"/>
                <w:lang w:val="pt-BR"/>
              </w:rPr>
            </w:pPr>
          </w:p>
          <w:p w14:paraId="0F521EE2"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100%</w:t>
            </w:r>
          </w:p>
        </w:tc>
        <w:tc>
          <w:tcPr>
            <w:tcW w:w="1206" w:type="dxa"/>
            <w:vAlign w:val="center"/>
          </w:tcPr>
          <w:p w14:paraId="5C777D7F" w14:textId="77777777" w:rsidR="00C5081C" w:rsidRPr="00FB7EE3" w:rsidRDefault="00C5081C" w:rsidP="003A6F3D">
            <w:pPr>
              <w:jc w:val="center"/>
              <w:rPr>
                <w:rFonts w:ascii="GHEA Grapalat" w:hAnsi="GHEA Grapalat"/>
                <w:sz w:val="16"/>
                <w:szCs w:val="16"/>
                <w:lang w:val="pt-BR"/>
              </w:rPr>
            </w:pPr>
          </w:p>
          <w:p w14:paraId="6F165038"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lang w:val="pt-BR"/>
              </w:rPr>
              <w:t>100 %</w:t>
            </w:r>
          </w:p>
        </w:tc>
      </w:tr>
      <w:tr w:rsidR="00C5081C" w:rsidRPr="00131E9C" w14:paraId="65F0945C" w14:textId="77777777" w:rsidTr="003A6F3D">
        <w:trPr>
          <w:trHeight w:val="823"/>
        </w:trPr>
        <w:tc>
          <w:tcPr>
            <w:tcW w:w="1242" w:type="dxa"/>
            <w:vAlign w:val="center"/>
          </w:tcPr>
          <w:p w14:paraId="7D76F182" w14:textId="77777777" w:rsidR="00C5081C" w:rsidRPr="00FB7EE3" w:rsidRDefault="00C5081C" w:rsidP="003A6F3D">
            <w:pPr>
              <w:jc w:val="center"/>
              <w:rPr>
                <w:rFonts w:ascii="GHEA Grapalat" w:hAnsi="GHEA Grapalat"/>
                <w:sz w:val="16"/>
                <w:szCs w:val="16"/>
                <w:lang w:val="hy-AM"/>
              </w:rPr>
            </w:pPr>
            <w:r w:rsidRPr="00FB7EE3">
              <w:rPr>
                <w:rFonts w:ascii="GHEA Grapalat" w:hAnsi="GHEA Grapalat"/>
                <w:sz w:val="16"/>
                <w:szCs w:val="16"/>
                <w:lang w:val="hy-AM"/>
              </w:rPr>
              <w:t>2</w:t>
            </w:r>
          </w:p>
        </w:tc>
        <w:tc>
          <w:tcPr>
            <w:tcW w:w="1701" w:type="dxa"/>
            <w:vAlign w:val="center"/>
          </w:tcPr>
          <w:p w14:paraId="571BF0AD" w14:textId="77777777" w:rsidR="00C5081C" w:rsidRPr="00FB7EE3" w:rsidRDefault="00C5081C" w:rsidP="003A6F3D">
            <w:pPr>
              <w:jc w:val="center"/>
              <w:rPr>
                <w:rFonts w:ascii="GHEA Grapalat" w:hAnsi="GHEA Grapalat"/>
                <w:bCs/>
                <w:iCs/>
                <w:sz w:val="16"/>
                <w:szCs w:val="16"/>
              </w:rPr>
            </w:pPr>
            <w:r w:rsidRPr="00FB7EE3">
              <w:rPr>
                <w:rFonts w:ascii="GHEA Grapalat" w:hAnsi="GHEA Grapalat"/>
                <w:bCs/>
                <w:iCs/>
                <w:sz w:val="16"/>
                <w:szCs w:val="16"/>
              </w:rPr>
              <w:t>09134200</w:t>
            </w:r>
          </w:p>
        </w:tc>
        <w:tc>
          <w:tcPr>
            <w:tcW w:w="1134" w:type="dxa"/>
            <w:vAlign w:val="center"/>
          </w:tcPr>
          <w:p w14:paraId="65ECFEC7" w14:textId="77777777" w:rsidR="00C5081C" w:rsidRPr="00FB7EE3" w:rsidRDefault="00C5081C" w:rsidP="003A6F3D">
            <w:pPr>
              <w:tabs>
                <w:tab w:val="left" w:pos="3030"/>
              </w:tabs>
              <w:jc w:val="center"/>
              <w:rPr>
                <w:rFonts w:ascii="GHEA Grapalat" w:hAnsi="GHEA Grapalat"/>
                <w:bCs/>
                <w:iCs/>
                <w:sz w:val="16"/>
                <w:szCs w:val="16"/>
              </w:rPr>
            </w:pPr>
            <w:r w:rsidRPr="00FB7EE3">
              <w:rPr>
                <w:rFonts w:ascii="GHEA Grapalat" w:hAnsi="GHEA Grapalat"/>
                <w:bCs/>
                <w:iCs/>
                <w:sz w:val="16"/>
                <w:szCs w:val="16"/>
              </w:rPr>
              <w:t>Дизельное топливо</w:t>
            </w:r>
          </w:p>
        </w:tc>
        <w:tc>
          <w:tcPr>
            <w:tcW w:w="852" w:type="dxa"/>
            <w:vAlign w:val="center"/>
          </w:tcPr>
          <w:p w14:paraId="4FF701A4"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w:t>
            </w:r>
          </w:p>
        </w:tc>
        <w:tc>
          <w:tcPr>
            <w:tcW w:w="709" w:type="dxa"/>
            <w:vAlign w:val="center"/>
          </w:tcPr>
          <w:p w14:paraId="5206D941"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w:t>
            </w:r>
          </w:p>
        </w:tc>
        <w:tc>
          <w:tcPr>
            <w:tcW w:w="708" w:type="dxa"/>
            <w:vAlign w:val="center"/>
          </w:tcPr>
          <w:p w14:paraId="6BC962EF"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10%</w:t>
            </w:r>
          </w:p>
        </w:tc>
        <w:tc>
          <w:tcPr>
            <w:tcW w:w="709" w:type="dxa"/>
            <w:vAlign w:val="center"/>
          </w:tcPr>
          <w:p w14:paraId="27E5603D"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35%</w:t>
            </w:r>
          </w:p>
        </w:tc>
        <w:tc>
          <w:tcPr>
            <w:tcW w:w="709" w:type="dxa"/>
            <w:vAlign w:val="center"/>
          </w:tcPr>
          <w:p w14:paraId="25A9CFEA"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65%</w:t>
            </w:r>
          </w:p>
        </w:tc>
        <w:tc>
          <w:tcPr>
            <w:tcW w:w="709" w:type="dxa"/>
            <w:vAlign w:val="center"/>
          </w:tcPr>
          <w:p w14:paraId="7E9A0FFB"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75%</w:t>
            </w:r>
          </w:p>
        </w:tc>
        <w:tc>
          <w:tcPr>
            <w:tcW w:w="708" w:type="dxa"/>
            <w:vAlign w:val="center"/>
          </w:tcPr>
          <w:p w14:paraId="7764176D"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80%</w:t>
            </w:r>
          </w:p>
        </w:tc>
        <w:tc>
          <w:tcPr>
            <w:tcW w:w="709" w:type="dxa"/>
            <w:vAlign w:val="center"/>
          </w:tcPr>
          <w:p w14:paraId="55E3AB8E"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85%</w:t>
            </w:r>
          </w:p>
        </w:tc>
        <w:tc>
          <w:tcPr>
            <w:tcW w:w="709" w:type="dxa"/>
            <w:vAlign w:val="center"/>
          </w:tcPr>
          <w:p w14:paraId="1A394346"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90%</w:t>
            </w:r>
          </w:p>
        </w:tc>
        <w:tc>
          <w:tcPr>
            <w:tcW w:w="566" w:type="dxa"/>
            <w:vAlign w:val="center"/>
          </w:tcPr>
          <w:p w14:paraId="21D6A25B"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95%</w:t>
            </w:r>
          </w:p>
        </w:tc>
        <w:tc>
          <w:tcPr>
            <w:tcW w:w="710" w:type="dxa"/>
            <w:vAlign w:val="center"/>
          </w:tcPr>
          <w:p w14:paraId="421F534D"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100%</w:t>
            </w:r>
          </w:p>
        </w:tc>
        <w:tc>
          <w:tcPr>
            <w:tcW w:w="708" w:type="dxa"/>
            <w:vAlign w:val="center"/>
          </w:tcPr>
          <w:p w14:paraId="46CB8D6F"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100%</w:t>
            </w:r>
          </w:p>
        </w:tc>
        <w:tc>
          <w:tcPr>
            <w:tcW w:w="1206" w:type="dxa"/>
            <w:vAlign w:val="center"/>
          </w:tcPr>
          <w:p w14:paraId="09FDBAB6" w14:textId="77777777" w:rsidR="00C5081C" w:rsidRPr="00FB7EE3" w:rsidRDefault="00C5081C" w:rsidP="003A6F3D">
            <w:pPr>
              <w:jc w:val="center"/>
              <w:rPr>
                <w:rFonts w:ascii="GHEA Grapalat" w:hAnsi="GHEA Grapalat"/>
                <w:sz w:val="16"/>
                <w:szCs w:val="16"/>
              </w:rPr>
            </w:pPr>
            <w:r w:rsidRPr="00FB7EE3">
              <w:rPr>
                <w:rFonts w:ascii="GHEA Grapalat" w:hAnsi="GHEA Grapalat"/>
                <w:sz w:val="16"/>
                <w:szCs w:val="16"/>
              </w:rPr>
              <w:t>100%</w:t>
            </w:r>
          </w:p>
        </w:tc>
      </w:tr>
      <w:tr w:rsidR="00C5081C" w:rsidRPr="00131E9C" w14:paraId="7B800887" w14:textId="77777777" w:rsidTr="003A6F3D">
        <w:trPr>
          <w:trHeight w:val="935"/>
        </w:trPr>
        <w:tc>
          <w:tcPr>
            <w:tcW w:w="1242" w:type="dxa"/>
            <w:vAlign w:val="center"/>
          </w:tcPr>
          <w:p w14:paraId="597868C2" w14:textId="77777777" w:rsidR="00C5081C" w:rsidRPr="00FB7EE3" w:rsidRDefault="00C5081C" w:rsidP="003A6F3D">
            <w:pPr>
              <w:jc w:val="center"/>
              <w:rPr>
                <w:rFonts w:ascii="GHEA Grapalat" w:hAnsi="GHEA Grapalat"/>
                <w:sz w:val="16"/>
                <w:szCs w:val="16"/>
                <w:lang w:val="hy-AM"/>
              </w:rPr>
            </w:pPr>
            <w:r w:rsidRPr="00FB7EE3">
              <w:rPr>
                <w:rFonts w:ascii="GHEA Grapalat" w:hAnsi="GHEA Grapalat"/>
                <w:bCs/>
                <w:iCs/>
                <w:sz w:val="16"/>
                <w:szCs w:val="16"/>
                <w:lang w:val="hy-AM"/>
              </w:rPr>
              <w:lastRenderedPageBreak/>
              <w:t>3</w:t>
            </w:r>
          </w:p>
        </w:tc>
        <w:tc>
          <w:tcPr>
            <w:tcW w:w="1701" w:type="dxa"/>
            <w:vAlign w:val="center"/>
          </w:tcPr>
          <w:p w14:paraId="7B57C46C" w14:textId="77777777" w:rsidR="00C5081C" w:rsidRPr="00FB7EE3" w:rsidRDefault="00C5081C" w:rsidP="003A6F3D">
            <w:pPr>
              <w:jc w:val="center"/>
              <w:rPr>
                <w:rFonts w:ascii="GHEA Grapalat" w:hAnsi="GHEA Grapalat"/>
                <w:bCs/>
                <w:iCs/>
                <w:sz w:val="16"/>
                <w:szCs w:val="16"/>
              </w:rPr>
            </w:pPr>
            <w:r w:rsidRPr="00FB7EE3">
              <w:rPr>
                <w:rFonts w:ascii="GHEA Grapalat" w:hAnsi="GHEA Grapalat" w:cs="Calibri"/>
                <w:sz w:val="16"/>
                <w:szCs w:val="16"/>
              </w:rPr>
              <w:t>09411410</w:t>
            </w:r>
          </w:p>
        </w:tc>
        <w:tc>
          <w:tcPr>
            <w:tcW w:w="1134" w:type="dxa"/>
            <w:vAlign w:val="center"/>
          </w:tcPr>
          <w:p w14:paraId="71175D4A" w14:textId="77777777" w:rsidR="00C5081C" w:rsidRPr="00FB7EE3" w:rsidRDefault="00C5081C" w:rsidP="003A6F3D">
            <w:pPr>
              <w:tabs>
                <w:tab w:val="left" w:pos="3030"/>
              </w:tabs>
              <w:jc w:val="center"/>
              <w:rPr>
                <w:rFonts w:ascii="GHEA Grapalat" w:hAnsi="GHEA Grapalat"/>
                <w:bCs/>
                <w:iCs/>
                <w:sz w:val="16"/>
                <w:szCs w:val="16"/>
              </w:rPr>
            </w:pPr>
            <w:r w:rsidRPr="00255457">
              <w:rPr>
                <w:rFonts w:ascii="GHEA Grapalat" w:hAnsi="GHEA Grapalat"/>
                <w:bCs/>
                <w:iCs/>
                <w:sz w:val="16"/>
                <w:szCs w:val="16"/>
              </w:rPr>
              <w:t>Жидкий газ</w:t>
            </w:r>
          </w:p>
        </w:tc>
        <w:tc>
          <w:tcPr>
            <w:tcW w:w="852" w:type="dxa"/>
          </w:tcPr>
          <w:p w14:paraId="2862DC0A"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w:t>
            </w:r>
          </w:p>
        </w:tc>
        <w:tc>
          <w:tcPr>
            <w:tcW w:w="709" w:type="dxa"/>
          </w:tcPr>
          <w:p w14:paraId="73A044B8"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w:t>
            </w:r>
          </w:p>
        </w:tc>
        <w:tc>
          <w:tcPr>
            <w:tcW w:w="708" w:type="dxa"/>
          </w:tcPr>
          <w:p w14:paraId="667945EC"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10%</w:t>
            </w:r>
          </w:p>
        </w:tc>
        <w:tc>
          <w:tcPr>
            <w:tcW w:w="709" w:type="dxa"/>
          </w:tcPr>
          <w:p w14:paraId="557C4AF8"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20%</w:t>
            </w:r>
          </w:p>
        </w:tc>
        <w:tc>
          <w:tcPr>
            <w:tcW w:w="709" w:type="dxa"/>
          </w:tcPr>
          <w:p w14:paraId="1C54FCF0"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30%</w:t>
            </w:r>
          </w:p>
        </w:tc>
        <w:tc>
          <w:tcPr>
            <w:tcW w:w="709" w:type="dxa"/>
          </w:tcPr>
          <w:p w14:paraId="03784BCC"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40%</w:t>
            </w:r>
          </w:p>
        </w:tc>
        <w:tc>
          <w:tcPr>
            <w:tcW w:w="708" w:type="dxa"/>
          </w:tcPr>
          <w:p w14:paraId="390084F6"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50%</w:t>
            </w:r>
          </w:p>
        </w:tc>
        <w:tc>
          <w:tcPr>
            <w:tcW w:w="709" w:type="dxa"/>
          </w:tcPr>
          <w:p w14:paraId="63F99F84"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60%</w:t>
            </w:r>
          </w:p>
        </w:tc>
        <w:tc>
          <w:tcPr>
            <w:tcW w:w="709" w:type="dxa"/>
          </w:tcPr>
          <w:p w14:paraId="7A697619"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70%</w:t>
            </w:r>
          </w:p>
        </w:tc>
        <w:tc>
          <w:tcPr>
            <w:tcW w:w="566" w:type="dxa"/>
          </w:tcPr>
          <w:p w14:paraId="3AE4938B"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80%</w:t>
            </w:r>
          </w:p>
        </w:tc>
        <w:tc>
          <w:tcPr>
            <w:tcW w:w="710" w:type="dxa"/>
          </w:tcPr>
          <w:p w14:paraId="6DFD1C14"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90%</w:t>
            </w:r>
          </w:p>
        </w:tc>
        <w:tc>
          <w:tcPr>
            <w:tcW w:w="708" w:type="dxa"/>
          </w:tcPr>
          <w:p w14:paraId="222B0A47"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100%</w:t>
            </w:r>
          </w:p>
        </w:tc>
        <w:tc>
          <w:tcPr>
            <w:tcW w:w="1206" w:type="dxa"/>
          </w:tcPr>
          <w:p w14:paraId="6836058E"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100%</w:t>
            </w:r>
          </w:p>
        </w:tc>
      </w:tr>
      <w:tr w:rsidR="00C5081C" w:rsidRPr="00131E9C" w14:paraId="39ABC7FC" w14:textId="77777777" w:rsidTr="003A6F3D">
        <w:trPr>
          <w:trHeight w:val="811"/>
        </w:trPr>
        <w:tc>
          <w:tcPr>
            <w:tcW w:w="1242" w:type="dxa"/>
            <w:vAlign w:val="center"/>
          </w:tcPr>
          <w:p w14:paraId="79D40B1D" w14:textId="77777777" w:rsidR="00C5081C" w:rsidRPr="00FB7EE3" w:rsidRDefault="00C5081C" w:rsidP="003A6F3D">
            <w:pPr>
              <w:jc w:val="center"/>
              <w:rPr>
                <w:rFonts w:ascii="GHEA Grapalat" w:hAnsi="GHEA Grapalat"/>
                <w:sz w:val="16"/>
                <w:szCs w:val="16"/>
                <w:lang w:val="hy-AM"/>
              </w:rPr>
            </w:pPr>
            <w:r w:rsidRPr="00FB7EE3">
              <w:rPr>
                <w:rFonts w:ascii="GHEA Grapalat" w:hAnsi="GHEA Grapalat"/>
                <w:bCs/>
                <w:iCs/>
                <w:sz w:val="16"/>
                <w:szCs w:val="16"/>
                <w:lang w:val="hy-AM"/>
              </w:rPr>
              <w:t>4</w:t>
            </w:r>
          </w:p>
        </w:tc>
        <w:tc>
          <w:tcPr>
            <w:tcW w:w="1701" w:type="dxa"/>
            <w:vAlign w:val="center"/>
          </w:tcPr>
          <w:p w14:paraId="56BB6346" w14:textId="77777777" w:rsidR="00C5081C" w:rsidRPr="00FB7EE3" w:rsidRDefault="00C5081C" w:rsidP="003A6F3D">
            <w:pPr>
              <w:jc w:val="center"/>
              <w:rPr>
                <w:rFonts w:ascii="GHEA Grapalat" w:hAnsi="GHEA Grapalat"/>
                <w:bCs/>
                <w:iCs/>
                <w:sz w:val="16"/>
                <w:szCs w:val="16"/>
              </w:rPr>
            </w:pPr>
            <w:r w:rsidRPr="00FB7EE3">
              <w:rPr>
                <w:rFonts w:ascii="GHEA Grapalat" w:hAnsi="GHEA Grapalat" w:cs="Calibri"/>
                <w:sz w:val="16"/>
                <w:szCs w:val="16"/>
              </w:rPr>
              <w:t>09411710</w:t>
            </w:r>
          </w:p>
        </w:tc>
        <w:tc>
          <w:tcPr>
            <w:tcW w:w="1134" w:type="dxa"/>
            <w:vAlign w:val="center"/>
          </w:tcPr>
          <w:p w14:paraId="6DDC6B7D" w14:textId="77777777" w:rsidR="00C5081C" w:rsidRPr="00FB7EE3" w:rsidRDefault="00C5081C" w:rsidP="003A6F3D">
            <w:pPr>
              <w:tabs>
                <w:tab w:val="left" w:pos="3030"/>
              </w:tabs>
              <w:jc w:val="center"/>
              <w:rPr>
                <w:rFonts w:ascii="GHEA Grapalat" w:hAnsi="GHEA Grapalat"/>
                <w:bCs/>
                <w:iCs/>
                <w:sz w:val="16"/>
                <w:szCs w:val="16"/>
              </w:rPr>
            </w:pPr>
            <w:r w:rsidRPr="00FB7EE3">
              <w:rPr>
                <w:rFonts w:ascii="GHEA Grapalat" w:hAnsi="GHEA Grapalat"/>
                <w:bCs/>
                <w:iCs/>
                <w:sz w:val="16"/>
                <w:szCs w:val="16"/>
              </w:rPr>
              <w:t>сжатый природный газ</w:t>
            </w:r>
          </w:p>
        </w:tc>
        <w:tc>
          <w:tcPr>
            <w:tcW w:w="852" w:type="dxa"/>
          </w:tcPr>
          <w:p w14:paraId="3C148C4D"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w:t>
            </w:r>
          </w:p>
        </w:tc>
        <w:tc>
          <w:tcPr>
            <w:tcW w:w="709" w:type="dxa"/>
          </w:tcPr>
          <w:p w14:paraId="7B574368"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w:t>
            </w:r>
          </w:p>
        </w:tc>
        <w:tc>
          <w:tcPr>
            <w:tcW w:w="708" w:type="dxa"/>
          </w:tcPr>
          <w:p w14:paraId="5DC1DA06"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7%</w:t>
            </w:r>
          </w:p>
        </w:tc>
        <w:tc>
          <w:tcPr>
            <w:tcW w:w="709" w:type="dxa"/>
          </w:tcPr>
          <w:p w14:paraId="70D61216"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15%</w:t>
            </w:r>
          </w:p>
        </w:tc>
        <w:tc>
          <w:tcPr>
            <w:tcW w:w="709" w:type="dxa"/>
          </w:tcPr>
          <w:p w14:paraId="5F80C423"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25%</w:t>
            </w:r>
          </w:p>
        </w:tc>
        <w:tc>
          <w:tcPr>
            <w:tcW w:w="709" w:type="dxa"/>
          </w:tcPr>
          <w:p w14:paraId="69F14D27"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37%</w:t>
            </w:r>
          </w:p>
        </w:tc>
        <w:tc>
          <w:tcPr>
            <w:tcW w:w="708" w:type="dxa"/>
          </w:tcPr>
          <w:p w14:paraId="6929B439"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50%</w:t>
            </w:r>
          </w:p>
        </w:tc>
        <w:tc>
          <w:tcPr>
            <w:tcW w:w="709" w:type="dxa"/>
          </w:tcPr>
          <w:p w14:paraId="7FF3CD7D"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62%</w:t>
            </w:r>
          </w:p>
        </w:tc>
        <w:tc>
          <w:tcPr>
            <w:tcW w:w="709" w:type="dxa"/>
          </w:tcPr>
          <w:p w14:paraId="471F2BFF"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74%</w:t>
            </w:r>
          </w:p>
        </w:tc>
        <w:tc>
          <w:tcPr>
            <w:tcW w:w="566" w:type="dxa"/>
          </w:tcPr>
          <w:p w14:paraId="11E7AB95"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84%</w:t>
            </w:r>
          </w:p>
        </w:tc>
        <w:tc>
          <w:tcPr>
            <w:tcW w:w="710" w:type="dxa"/>
          </w:tcPr>
          <w:p w14:paraId="7FAE33B7"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92%</w:t>
            </w:r>
          </w:p>
        </w:tc>
        <w:tc>
          <w:tcPr>
            <w:tcW w:w="708" w:type="dxa"/>
          </w:tcPr>
          <w:p w14:paraId="5902E359"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100%</w:t>
            </w:r>
          </w:p>
        </w:tc>
        <w:tc>
          <w:tcPr>
            <w:tcW w:w="1206" w:type="dxa"/>
          </w:tcPr>
          <w:p w14:paraId="5ED8AE83" w14:textId="77777777" w:rsidR="00C5081C" w:rsidRPr="00FB7EE3" w:rsidRDefault="00C5081C" w:rsidP="003A6F3D">
            <w:pPr>
              <w:jc w:val="center"/>
              <w:rPr>
                <w:rFonts w:ascii="GHEA Grapalat" w:hAnsi="GHEA Grapalat"/>
                <w:sz w:val="16"/>
                <w:szCs w:val="16"/>
              </w:rPr>
            </w:pPr>
            <w:r w:rsidRPr="00FB7EE3">
              <w:rPr>
                <w:rFonts w:ascii="GHEA Grapalat" w:hAnsi="GHEA Grapalat" w:cs="Calibri"/>
                <w:sz w:val="16"/>
                <w:szCs w:val="16"/>
              </w:rPr>
              <w:t>100%</w:t>
            </w:r>
          </w:p>
        </w:tc>
      </w:tr>
    </w:tbl>
    <w:p w14:paraId="34864636"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14:paraId="1A11BD2A"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B2D287C" w14:textId="77777777" w:rsidTr="00E22E51">
        <w:trPr>
          <w:jc w:val="center"/>
        </w:trPr>
        <w:tc>
          <w:tcPr>
            <w:tcW w:w="4536" w:type="dxa"/>
          </w:tcPr>
          <w:p w14:paraId="3592AC4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56E9181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74DBF1C"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CA97B1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5CE362F0" w14:textId="77777777" w:rsidR="00071D1C" w:rsidRPr="00B138F3" w:rsidRDefault="00071D1C" w:rsidP="00B46D58">
            <w:pPr>
              <w:widowControl w:val="0"/>
              <w:spacing w:after="160"/>
              <w:jc w:val="center"/>
              <w:rPr>
                <w:rFonts w:ascii="GHEA Grapalat" w:hAnsi="GHEA Grapalat"/>
              </w:rPr>
            </w:pPr>
          </w:p>
        </w:tc>
        <w:tc>
          <w:tcPr>
            <w:tcW w:w="4343" w:type="dxa"/>
          </w:tcPr>
          <w:p w14:paraId="1A5785A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2AAE2F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759978D"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31802B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76D624"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10020CA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39AC39E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F357D6D"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1CBA55F6" w14:textId="77777777" w:rsidTr="007A2020">
        <w:trPr>
          <w:tblCellSpacing w:w="7" w:type="dxa"/>
          <w:jc w:val="center"/>
        </w:trPr>
        <w:tc>
          <w:tcPr>
            <w:tcW w:w="0" w:type="auto"/>
            <w:vAlign w:val="center"/>
          </w:tcPr>
          <w:p w14:paraId="62198EC5"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0987030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1B8C90E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7AA04BA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72824B88"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0B989DE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78EED71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7DBDCF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5C1616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6C1F8C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2A7257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7FA29EF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33807032" w14:textId="77777777" w:rsidR="0038400D" w:rsidRPr="00B138F3" w:rsidRDefault="0038400D" w:rsidP="00B46D58">
      <w:pPr>
        <w:widowControl w:val="0"/>
        <w:spacing w:after="160"/>
        <w:ind w:firstLine="375"/>
        <w:rPr>
          <w:rFonts w:ascii="GHEA Grapalat" w:hAnsi="GHEA Grapalat"/>
          <w:iCs/>
        </w:rPr>
      </w:pPr>
    </w:p>
    <w:p w14:paraId="615CFFFC"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47D54DDF"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5D19505B"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2F2CA5ED"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EE63A08"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414D22F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47424FD1"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5FCDDB7"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60D298AF"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F1B418C" w14:textId="77777777" w:rsidTr="00AB4EAB">
        <w:trPr>
          <w:jc w:val="center"/>
        </w:trPr>
        <w:tc>
          <w:tcPr>
            <w:tcW w:w="442" w:type="dxa"/>
            <w:vMerge w:val="restart"/>
            <w:vAlign w:val="center"/>
          </w:tcPr>
          <w:p w14:paraId="0A385E4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vAlign w:val="center"/>
          </w:tcPr>
          <w:p w14:paraId="2F865297"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20CB74DD" w14:textId="77777777" w:rsidTr="00AB4EAB">
        <w:trPr>
          <w:jc w:val="center"/>
        </w:trPr>
        <w:tc>
          <w:tcPr>
            <w:tcW w:w="442" w:type="dxa"/>
            <w:vMerge/>
          </w:tcPr>
          <w:p w14:paraId="63AE77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3735873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vAlign w:val="center"/>
          </w:tcPr>
          <w:p w14:paraId="1B917A9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vAlign w:val="center"/>
          </w:tcPr>
          <w:p w14:paraId="3717AC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vAlign w:val="center"/>
          </w:tcPr>
          <w:p w14:paraId="22424BB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vAlign w:val="center"/>
          </w:tcPr>
          <w:p w14:paraId="645FD724"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vAlign w:val="center"/>
          </w:tcPr>
          <w:p w14:paraId="4BCD5F3D"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50FE0D7" w14:textId="77777777" w:rsidTr="00AB4EAB">
        <w:trPr>
          <w:trHeight w:val="1105"/>
          <w:jc w:val="center"/>
        </w:trPr>
        <w:tc>
          <w:tcPr>
            <w:tcW w:w="442" w:type="dxa"/>
            <w:vMerge/>
            <w:tcBorders>
              <w:bottom w:val="single" w:sz="4" w:space="0" w:color="auto"/>
            </w:tcBorders>
          </w:tcPr>
          <w:p w14:paraId="384F03A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4A4AD39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33A3F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359755E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09C80B2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vAlign w:val="center"/>
          </w:tcPr>
          <w:p w14:paraId="5A61083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578554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vAlign w:val="center"/>
          </w:tcPr>
          <w:p w14:paraId="31157A2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1FFCECA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3B6F7E9" w14:textId="77777777" w:rsidTr="00AB4EAB">
        <w:trPr>
          <w:jc w:val="center"/>
        </w:trPr>
        <w:tc>
          <w:tcPr>
            <w:tcW w:w="442" w:type="dxa"/>
            <w:vAlign w:val="center"/>
          </w:tcPr>
          <w:p w14:paraId="0D3182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Align w:val="center"/>
          </w:tcPr>
          <w:p w14:paraId="3F79A53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Align w:val="center"/>
          </w:tcPr>
          <w:p w14:paraId="38C4931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vAlign w:val="center"/>
          </w:tcPr>
          <w:p w14:paraId="684AA35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vAlign w:val="center"/>
          </w:tcPr>
          <w:p w14:paraId="1269AC0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vAlign w:val="center"/>
          </w:tcPr>
          <w:p w14:paraId="7AF97DC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vAlign w:val="center"/>
          </w:tcPr>
          <w:p w14:paraId="505C2BF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vAlign w:val="center"/>
          </w:tcPr>
          <w:p w14:paraId="7B0E89C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Align w:val="center"/>
          </w:tcPr>
          <w:p w14:paraId="77C961B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266927A6" w14:textId="77777777" w:rsidTr="00AB4EAB">
        <w:trPr>
          <w:jc w:val="center"/>
        </w:trPr>
        <w:tc>
          <w:tcPr>
            <w:tcW w:w="442" w:type="dxa"/>
          </w:tcPr>
          <w:p w14:paraId="1D51694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tcPr>
          <w:p w14:paraId="5741B00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tcPr>
          <w:p w14:paraId="0E09C19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Pr>
          <w:p w14:paraId="2754DD0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tcPr>
          <w:p w14:paraId="7DAF41B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tcPr>
          <w:p w14:paraId="4778AE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tcPr>
          <w:p w14:paraId="7BCB0DC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tcPr>
          <w:p w14:paraId="37DCB51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tcPr>
          <w:p w14:paraId="291BB12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2B22E166" w14:textId="77777777" w:rsidR="0038400D" w:rsidRPr="00B138F3" w:rsidRDefault="0038400D" w:rsidP="00B46D58">
      <w:pPr>
        <w:widowControl w:val="0"/>
        <w:spacing w:after="160"/>
        <w:ind w:firstLine="375"/>
        <w:jc w:val="both"/>
        <w:rPr>
          <w:rFonts w:ascii="GHEA Grapalat" w:hAnsi="GHEA Grapalat" w:cs="Arial"/>
          <w:iCs/>
          <w:lang w:val="en-US"/>
        </w:rPr>
      </w:pPr>
    </w:p>
    <w:p w14:paraId="742DD494"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1D41196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5B649CD3" w14:textId="77777777" w:rsidTr="007A2020">
        <w:trPr>
          <w:trHeight w:val="266"/>
          <w:tblCellSpacing w:w="7" w:type="dxa"/>
          <w:jc w:val="center"/>
        </w:trPr>
        <w:tc>
          <w:tcPr>
            <w:tcW w:w="0" w:type="auto"/>
            <w:vAlign w:val="center"/>
          </w:tcPr>
          <w:p w14:paraId="6577F34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45BC145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5175B0A1" w14:textId="77777777" w:rsidTr="007A2020">
        <w:trPr>
          <w:trHeight w:val="473"/>
          <w:tblCellSpacing w:w="7" w:type="dxa"/>
          <w:jc w:val="center"/>
        </w:trPr>
        <w:tc>
          <w:tcPr>
            <w:tcW w:w="0" w:type="auto"/>
            <w:vAlign w:val="center"/>
          </w:tcPr>
          <w:p w14:paraId="3DE14157"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59475A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B7279B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61B40020"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7E30793B" w14:textId="77777777" w:rsidTr="007A2020">
        <w:trPr>
          <w:trHeight w:val="503"/>
          <w:tblCellSpacing w:w="7" w:type="dxa"/>
          <w:jc w:val="center"/>
        </w:trPr>
        <w:tc>
          <w:tcPr>
            <w:tcW w:w="0" w:type="auto"/>
            <w:vAlign w:val="center"/>
          </w:tcPr>
          <w:p w14:paraId="2B05E4A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1C20F40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373E1D2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4F09FD4"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0A1ABBE3" w14:textId="77777777" w:rsidTr="007A2020">
        <w:trPr>
          <w:trHeight w:val="281"/>
          <w:tblCellSpacing w:w="7" w:type="dxa"/>
          <w:jc w:val="center"/>
        </w:trPr>
        <w:tc>
          <w:tcPr>
            <w:tcW w:w="0" w:type="auto"/>
            <w:vAlign w:val="center"/>
          </w:tcPr>
          <w:p w14:paraId="24A7B7E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1461ED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EA69E66" w14:textId="77777777" w:rsidR="00196F14" w:rsidRPr="00B138F3" w:rsidRDefault="00196F14" w:rsidP="00B46D58">
      <w:pPr>
        <w:widowControl w:val="0"/>
        <w:spacing w:after="160"/>
        <w:jc w:val="right"/>
        <w:rPr>
          <w:rFonts w:ascii="GHEA Grapalat" w:hAnsi="GHEA Grapalat" w:cs="Sylfaen"/>
          <w:b/>
        </w:rPr>
      </w:pPr>
    </w:p>
    <w:p w14:paraId="19178BF8"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7616590"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2E820F31"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E8DA863"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2B81B2C9"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29B4942D"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0FA53CF2"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511FC50A"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AD6E228"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30AEE3FC"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406D1104"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3332917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6030886"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2D6AE06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61A0C5DE"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82FECEA"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52A66FD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D3AF09"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6EEE0DC"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53523AD"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5A97181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1CD289"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AC5A64A"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B893A86"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50789FA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1853766"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EAB319A"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89AAA01" w14:textId="77777777" w:rsidR="00071D1C" w:rsidRPr="00B138F3" w:rsidRDefault="00071D1C" w:rsidP="00B46D58">
            <w:pPr>
              <w:widowControl w:val="0"/>
              <w:spacing w:after="120"/>
              <w:jc w:val="center"/>
              <w:rPr>
                <w:rFonts w:ascii="GHEA Grapalat" w:hAnsi="GHEA Grapalat" w:cs="Sylfaen"/>
                <w:sz w:val="20"/>
                <w:szCs w:val="20"/>
              </w:rPr>
            </w:pPr>
          </w:p>
        </w:tc>
      </w:tr>
    </w:tbl>
    <w:p w14:paraId="3E91F22F"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0004BC1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50B13924" w14:textId="77777777" w:rsidR="00B138F3" w:rsidRDefault="00B138F3" w:rsidP="00B138F3">
      <w:pPr>
        <w:rPr>
          <w:rFonts w:ascii="GHEA Grapalat" w:hAnsi="GHEA Grapalat"/>
        </w:rPr>
      </w:pPr>
      <w:r>
        <w:rPr>
          <w:rFonts w:ascii="GHEA Grapalat" w:hAnsi="GHEA Grapalat"/>
        </w:rPr>
        <w:t xml:space="preserve">                                                       </w:t>
      </w:r>
    </w:p>
    <w:p w14:paraId="39E9F20C"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5EF78123"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40C8EBD7" w14:textId="77777777" w:rsidTr="007072C5">
        <w:tc>
          <w:tcPr>
            <w:tcW w:w="4450" w:type="dxa"/>
          </w:tcPr>
          <w:p w14:paraId="5822003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2B6E47E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70C742A"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33D16007"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24184630" w14:textId="77777777" w:rsidTr="00E22E51">
        <w:trPr>
          <w:tblCellSpacing w:w="7" w:type="dxa"/>
          <w:jc w:val="center"/>
        </w:trPr>
        <w:tc>
          <w:tcPr>
            <w:tcW w:w="0" w:type="auto"/>
            <w:vAlign w:val="center"/>
          </w:tcPr>
          <w:p w14:paraId="025DAE4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EF2D8E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2578790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19C7E13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4D3A0DE" w14:textId="77777777" w:rsidTr="00E22E51">
        <w:trPr>
          <w:tblCellSpacing w:w="7" w:type="dxa"/>
          <w:jc w:val="center"/>
        </w:trPr>
        <w:tc>
          <w:tcPr>
            <w:tcW w:w="0" w:type="auto"/>
            <w:vAlign w:val="center"/>
          </w:tcPr>
          <w:p w14:paraId="52496A4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57F845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6804767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E42697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65CF1A72" w14:textId="77777777" w:rsidR="00071D1C" w:rsidRDefault="00071D1C" w:rsidP="00B46D58">
      <w:pPr>
        <w:widowControl w:val="0"/>
        <w:spacing w:after="160"/>
        <w:ind w:left="-142" w:firstLine="142"/>
        <w:jc w:val="center"/>
        <w:rPr>
          <w:rFonts w:ascii="GHEA Grapalat" w:hAnsi="GHEA Grapalat" w:cs="Sylfaen"/>
          <w:b/>
        </w:rPr>
      </w:pPr>
    </w:p>
    <w:p w14:paraId="55367149"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lastRenderedPageBreak/>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24A4F09D"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proofErr w:type="gramStart"/>
      <w:r w:rsidRPr="00BA20A0">
        <w:rPr>
          <w:rFonts w:ascii="GHEA Grapalat" w:hAnsi="GHEA Grapalat"/>
          <w:i/>
        </w:rPr>
        <w:tab/>
        <w:t xml:space="preserve">  г.</w:t>
      </w:r>
      <w:proofErr w:type="gramEnd"/>
    </w:p>
    <w:p w14:paraId="66AF6A82" w14:textId="77777777" w:rsidR="00AA0F9A" w:rsidRPr="00BA20A0" w:rsidRDefault="00AA0F9A" w:rsidP="00AA0F9A">
      <w:pPr>
        <w:jc w:val="center"/>
        <w:rPr>
          <w:rFonts w:ascii="GHEA Grapalat" w:hAnsi="GHEA Grapalat" w:cs="GHEA Grapalat"/>
        </w:rPr>
      </w:pPr>
    </w:p>
    <w:p w14:paraId="7295F542"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7DEEE4BA" w14:textId="77777777" w:rsidR="00AA0F9A" w:rsidRPr="00BA20A0" w:rsidRDefault="00AA0F9A" w:rsidP="00AA0F9A">
      <w:pPr>
        <w:jc w:val="center"/>
        <w:rPr>
          <w:rFonts w:ascii="GHEA Grapalat" w:hAnsi="GHEA Grapalat" w:cs="GHEA Grapalat"/>
          <w:lang w:val="hy-AM"/>
        </w:rPr>
      </w:pPr>
    </w:p>
    <w:p w14:paraId="50C9A83C"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6347D897"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564D0E0B" w14:textId="77777777" w:rsidR="00AA0F9A" w:rsidRPr="00BA20A0" w:rsidRDefault="00AA0F9A" w:rsidP="00AA0F9A">
      <w:pPr>
        <w:rPr>
          <w:rFonts w:ascii="GHEA Grapalat" w:hAnsi="GHEA Grapalat"/>
          <w:vertAlign w:val="superscript"/>
          <w:lang w:val="es-ES"/>
        </w:rPr>
      </w:pPr>
    </w:p>
    <w:p w14:paraId="65209921" w14:textId="77777777" w:rsidR="00AA0F9A" w:rsidRPr="00BA20A0" w:rsidRDefault="00AA0F9A" w:rsidP="00AA0F9A">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2E9F7EBA"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7CD6316"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w:t>
      </w:r>
      <w:proofErr w:type="gramStart"/>
      <w:r w:rsidRPr="00BA20A0">
        <w:rPr>
          <w:rFonts w:ascii="GHEA Grapalat" w:hAnsi="GHEA Grapalat"/>
          <w:i/>
          <w:sz w:val="20"/>
          <w:szCs w:val="20"/>
          <w:lang w:val="af-ZA"/>
        </w:rPr>
        <w:t>_</w:t>
      </w:r>
      <w:r w:rsidRPr="00BA20A0">
        <w:rPr>
          <w:rFonts w:ascii="GHEA Grapalat" w:hAnsi="GHEA Grapalat" w:cs="Arial"/>
          <w:i/>
          <w:sz w:val="20"/>
          <w:szCs w:val="20"/>
          <w:shd w:val="clear" w:color="auto" w:fill="FFFFFF"/>
          <w:lang w:val="hy-AM"/>
        </w:rPr>
        <w:t>«</w:t>
      </w:r>
      <w:proofErr w:type="gramEnd"/>
      <w:r w:rsidRPr="00BA20A0">
        <w:rPr>
          <w:rFonts w:ascii="GHEA Grapalat" w:hAnsi="GHEA Grapalat" w:cs="Arial"/>
          <w:i/>
          <w:sz w:val="20"/>
          <w:szCs w:val="20"/>
          <w:shd w:val="clear" w:color="auto" w:fill="FFFFFF"/>
          <w:lang w:val="hy-AM"/>
        </w:rPr>
        <w:t>_______</w:t>
      </w:r>
      <w:proofErr w:type="gramStart"/>
      <w:r w:rsidRPr="00BA20A0">
        <w:rPr>
          <w:rFonts w:ascii="GHEA Grapalat" w:hAnsi="GHEA Grapalat" w:cs="Arial"/>
          <w:i/>
          <w:sz w:val="20"/>
          <w:szCs w:val="20"/>
          <w:shd w:val="clear" w:color="auto" w:fill="FFFFFF"/>
          <w:lang w:val="hy-AM"/>
        </w:rPr>
        <w:t>_»</w:t>
      </w:r>
      <w:r w:rsidRPr="00BA20A0">
        <w:rPr>
          <w:rFonts w:ascii="GHEA Grapalat" w:hAnsi="GHEA Grapalat"/>
          <w:i/>
          <w:sz w:val="20"/>
          <w:szCs w:val="20"/>
          <w:u w:val="single"/>
        </w:rPr>
        <w:t>_</w:t>
      </w:r>
      <w:proofErr w:type="gramEnd"/>
      <w:r w:rsidRPr="00BA20A0">
        <w:rPr>
          <w:rFonts w:ascii="GHEA Grapalat" w:hAnsi="GHEA Grapalat"/>
          <w:i/>
          <w:sz w:val="20"/>
          <w:szCs w:val="20"/>
          <w:u w:val="single"/>
        </w:rPr>
        <w:t xml:space="preserve">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w:t>
      </w:r>
      <w:proofErr w:type="gramStart"/>
      <w:r w:rsidRPr="00BA20A0">
        <w:rPr>
          <w:rFonts w:ascii="GHEA Grapalat" w:hAnsi="GHEA Grapalat" w:cs="Sylfaen"/>
          <w:sz w:val="20"/>
          <w:szCs w:val="20"/>
        </w:rPr>
        <w:t xml:space="preserve">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w:t>
      </w:r>
      <w:proofErr w:type="gramEnd"/>
      <w:r w:rsidRPr="00BA20A0">
        <w:rPr>
          <w:rFonts w:ascii="GHEA Grapalat" w:hAnsi="GHEA Grapalat" w:cs="Sylfaen"/>
          <w:sz w:val="20"/>
          <w:szCs w:val="20"/>
        </w:rPr>
        <w:t xml:space="preserve"> ------------------------- - ом</w:t>
      </w:r>
    </w:p>
    <w:p w14:paraId="5D5F21B3"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259CC0A6"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09975402" w14:textId="77777777" w:rsidR="00AA0F9A" w:rsidRPr="00BA20A0" w:rsidRDefault="00AA0F9A" w:rsidP="00AA0F9A">
      <w:pPr>
        <w:rPr>
          <w:rFonts w:ascii="GHEA Grapalat" w:hAnsi="GHEA Grapalat" w:cs="Sylfaen"/>
          <w:sz w:val="20"/>
          <w:szCs w:val="20"/>
          <w:lang w:val="es-ES"/>
        </w:rPr>
      </w:pPr>
    </w:p>
    <w:p w14:paraId="0D7E90F2" w14:textId="77777777" w:rsidR="00AA0F9A" w:rsidRPr="00BA20A0" w:rsidRDefault="00AA0F9A" w:rsidP="00AA0F9A">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w:t>
      </w:r>
      <w:proofErr w:type="gramStart"/>
      <w:r w:rsidRPr="00BA20A0">
        <w:rPr>
          <w:rFonts w:ascii="GHEA Grapalat" w:hAnsi="GHEA Grapalat" w:cs="Sylfaen"/>
          <w:sz w:val="20"/>
          <w:szCs w:val="20"/>
        </w:rPr>
        <w:t>с условиями</w:t>
      </w:r>
      <w:proofErr w:type="gramEnd"/>
      <w:r w:rsidRPr="00BA20A0">
        <w:rPr>
          <w:rFonts w:ascii="GHEA Grapalat" w:hAnsi="GHEA Grapalat" w:cs="Sylfaen"/>
          <w:sz w:val="20"/>
          <w:szCs w:val="20"/>
        </w:rPr>
        <w:t xml:space="preserve"> изложенными в пункте </w:t>
      </w:r>
      <w:proofErr w:type="gramStart"/>
      <w:r w:rsidRPr="00BA20A0">
        <w:rPr>
          <w:rFonts w:ascii="GHEA Grapalat" w:hAnsi="GHEA Grapalat" w:cs="Sylfaen"/>
          <w:sz w:val="20"/>
          <w:szCs w:val="20"/>
        </w:rPr>
        <w:t>8.12 .</w:t>
      </w:r>
      <w:proofErr w:type="gramEnd"/>
    </w:p>
    <w:p w14:paraId="4B8B3A94" w14:textId="77777777" w:rsidR="00AA0F9A" w:rsidRPr="00BA20A0" w:rsidRDefault="00AA0F9A" w:rsidP="00AA0F9A">
      <w:pPr>
        <w:jc w:val="center"/>
        <w:rPr>
          <w:rFonts w:ascii="GHEA Grapalat" w:hAnsi="GHEA Grapalat" w:cs="GHEA Grapalat"/>
          <w:lang w:val="es-ES"/>
        </w:rPr>
      </w:pPr>
    </w:p>
    <w:p w14:paraId="37530F1E" w14:textId="77777777" w:rsidR="00AA0F9A" w:rsidRPr="00BA20A0" w:rsidRDefault="00AA0F9A" w:rsidP="00AA0F9A">
      <w:pPr>
        <w:jc w:val="center"/>
        <w:rPr>
          <w:rFonts w:ascii="GHEA Grapalat" w:hAnsi="GHEA Grapalat" w:cs="Sylfaen"/>
          <w:b/>
          <w:lang w:val="es-ES"/>
        </w:rPr>
      </w:pPr>
    </w:p>
    <w:p w14:paraId="0877B317"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731E2DE1"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67D2F73D"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2363CB95"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685E699"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19EC62C3" w14:textId="77777777" w:rsidR="00AA0F9A" w:rsidRPr="00BA20A0" w:rsidRDefault="00AA0F9A" w:rsidP="00AA0F9A">
      <w:pPr>
        <w:jc w:val="center"/>
        <w:rPr>
          <w:rFonts w:ascii="GHEA Grapalat" w:hAnsi="GHEA Grapalat" w:cs="Sylfaen"/>
          <w:sz w:val="16"/>
          <w:szCs w:val="16"/>
          <w:lang w:val="es-ES"/>
        </w:rPr>
      </w:pPr>
    </w:p>
    <w:p w14:paraId="1C958AE4"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14:paraId="2FFDFB36" w14:textId="77777777" w:rsidR="00AA0F9A" w:rsidRPr="00C60645" w:rsidRDefault="00AA0F9A" w:rsidP="00AA0F9A">
      <w:pPr>
        <w:jc w:val="center"/>
        <w:rPr>
          <w:ins w:id="17" w:author="Inesa Kocharyan" w:date="2025-02-19T10:39:00Z"/>
          <w:rFonts w:ascii="GHEA Grapalat" w:hAnsi="GHEA Grapalat" w:cs="Sylfaen"/>
          <w:b/>
          <w:lang w:val="es-ES"/>
        </w:rPr>
      </w:pPr>
    </w:p>
    <w:p w14:paraId="3D9B0ACD"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E2A02" w14:textId="77777777" w:rsidR="002D64AD" w:rsidRDefault="002D64AD">
      <w:r>
        <w:separator/>
      </w:r>
    </w:p>
  </w:endnote>
  <w:endnote w:type="continuationSeparator" w:id="0">
    <w:p w14:paraId="0AA3AE6B" w14:textId="77777777" w:rsidR="002D64AD" w:rsidRDefault="002D6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08933A8D" w14:textId="77777777"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76D94">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E4342" w14:textId="77777777" w:rsidR="002D64AD" w:rsidRDefault="002D64AD">
      <w:r>
        <w:separator/>
      </w:r>
    </w:p>
  </w:footnote>
  <w:footnote w:type="continuationSeparator" w:id="0">
    <w:p w14:paraId="1A362749" w14:textId="77777777" w:rsidR="002D64AD" w:rsidRDefault="002D64AD">
      <w:r>
        <w:continuationSeparator/>
      </w:r>
    </w:p>
  </w:footnote>
  <w:footnote w:id="1">
    <w:p w14:paraId="593175F9" w14:textId="77777777" w:rsidR="006D2CDF" w:rsidRPr="008842CE" w:rsidRDefault="006D2CDF"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05402A11"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099A7D76"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06CBBC96"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336FB082" w14:textId="77777777" w:rsidR="006D2CDF" w:rsidRPr="0034222E" w:rsidDel="00932115" w:rsidRDefault="006D2CDF"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w:t>
      </w:r>
      <w:proofErr w:type="gramStart"/>
      <w:r w:rsidRPr="0034222E">
        <w:rPr>
          <w:rFonts w:ascii="GHEA Grapalat" w:hAnsi="GHEA Grapalat"/>
          <w:i/>
        </w:rPr>
        <w:t>производителя</w:t>
      </w:r>
      <w:r w:rsidR="004047BE" w:rsidRPr="00FF03AB">
        <w:rPr>
          <w:rFonts w:ascii="GHEA Grapalat" w:hAnsi="GHEA Grapalat"/>
          <w:i/>
        </w:rPr>
        <w:t>(</w:t>
      </w:r>
      <w:proofErr w:type="gramEnd"/>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4">
    <w:p w14:paraId="46F5681C"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2C11E59" w14:textId="77777777" w:rsidR="006D2CDF" w:rsidRPr="008416BA" w:rsidRDefault="006D2CDF"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5B6126E" w14:textId="77777777" w:rsidR="006D2CDF" w:rsidRDefault="006D2CDF" w:rsidP="006B3E56">
      <w:pPr>
        <w:jc w:val="both"/>
      </w:pPr>
    </w:p>
    <w:p w14:paraId="34EDAE20"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1D3DC2E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56A6052"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CFE0C2C" w14:textId="77777777" w:rsidR="006D2CDF" w:rsidRDefault="006D2CDF" w:rsidP="00637230">
      <w:pPr>
        <w:jc w:val="both"/>
        <w:rPr>
          <w:rFonts w:asciiTheme="minorHAnsi" w:hAnsiTheme="minorHAnsi"/>
          <w:lang w:val="af-ZA"/>
        </w:rPr>
      </w:pPr>
    </w:p>
  </w:footnote>
  <w:footnote w:id="6">
    <w:p w14:paraId="7925BA6A" w14:textId="77777777" w:rsidR="006D2CDF" w:rsidRPr="00A25D1B" w:rsidRDefault="006D2CD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376D6AD2" w14:textId="77777777" w:rsidR="006D2CDF" w:rsidRPr="00DC619D" w:rsidRDefault="006D2CD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8">
    <w:p w14:paraId="7BA7CCEF"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F6DD413" w14:textId="77777777" w:rsidR="006D2CDF" w:rsidRPr="00D3436F" w:rsidRDefault="006D2CDF">
      <w:pPr>
        <w:pStyle w:val="af2"/>
        <w:rPr>
          <w:lang w:val="es-ES"/>
        </w:rPr>
      </w:pPr>
    </w:p>
  </w:footnote>
  <w:footnote w:id="9">
    <w:p w14:paraId="143747AE"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7C59BCE" w14:textId="77777777" w:rsidR="006D2CDF" w:rsidRPr="008842CE" w:rsidRDefault="006D2CDF" w:rsidP="003D2FE2">
      <w:pPr>
        <w:pStyle w:val="af2"/>
        <w:jc w:val="both"/>
        <w:rPr>
          <w:rFonts w:ascii="GHEA Grapalat" w:hAnsi="GHEA Grapalat"/>
        </w:rPr>
      </w:pPr>
    </w:p>
  </w:footnote>
  <w:footnote w:id="10">
    <w:p w14:paraId="62F6ED26" w14:textId="77777777" w:rsidR="006D2CDF" w:rsidRPr="008842CE" w:rsidRDefault="006D2CDF" w:rsidP="003D2FE2">
      <w:pPr>
        <w:pStyle w:val="af2"/>
        <w:jc w:val="both"/>
      </w:pPr>
    </w:p>
  </w:footnote>
  <w:footnote w:id="11">
    <w:p w14:paraId="0828DF6A"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30FA234" w14:textId="77777777" w:rsidR="006D2CDF" w:rsidRPr="008842CE" w:rsidRDefault="006D2CDF" w:rsidP="000A214C">
      <w:pPr>
        <w:pStyle w:val="af2"/>
        <w:jc w:val="both"/>
        <w:rPr>
          <w:rFonts w:ascii="GHEA Grapalat" w:hAnsi="GHEA Grapalat"/>
        </w:rPr>
      </w:pPr>
    </w:p>
  </w:footnote>
  <w:footnote w:id="12">
    <w:p w14:paraId="29CE5D50" w14:textId="77777777" w:rsidR="006D2CDF" w:rsidRPr="008842CE" w:rsidRDefault="006D2CDF" w:rsidP="000A214C">
      <w:pPr>
        <w:pStyle w:val="af2"/>
        <w:jc w:val="both"/>
      </w:pPr>
    </w:p>
  </w:footnote>
  <w:footnote w:id="13">
    <w:p w14:paraId="325EA177"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736512E4" w14:textId="77777777" w:rsidR="006D2CDF" w:rsidRDefault="006D2CDF"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792ABAB" w14:textId="77777777" w:rsidR="006D2CDF" w:rsidRPr="00F21C0D" w:rsidRDefault="006D2CDF" w:rsidP="00D3436F">
      <w:pPr>
        <w:pStyle w:val="af2"/>
        <w:widowControl w:val="0"/>
        <w:jc w:val="both"/>
        <w:rPr>
          <w:lang w:val="hy-AM"/>
        </w:rPr>
      </w:pPr>
    </w:p>
  </w:footnote>
  <w:footnote w:id="15">
    <w:p w14:paraId="20D075E5"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7847A38F" w14:textId="77777777" w:rsidR="006D2CDF" w:rsidRDefault="006D2CDF" w:rsidP="005E52ED">
      <w:pPr>
        <w:pStyle w:val="af2"/>
        <w:widowControl w:val="0"/>
        <w:jc w:val="both"/>
        <w:rPr>
          <w:rFonts w:ascii="GHEA Grapalat" w:hAnsi="GHEA Grapalat"/>
          <w:i/>
        </w:rPr>
      </w:pPr>
    </w:p>
    <w:p w14:paraId="6F5AAF30" w14:textId="77777777" w:rsidR="006D2CDF" w:rsidRDefault="006D2CDF" w:rsidP="005E52ED">
      <w:pPr>
        <w:pStyle w:val="af2"/>
        <w:widowControl w:val="0"/>
        <w:jc w:val="both"/>
        <w:rPr>
          <w:rFonts w:ascii="GHEA Grapalat" w:hAnsi="GHEA Grapalat"/>
          <w:i/>
        </w:rPr>
      </w:pPr>
    </w:p>
    <w:p w14:paraId="04FFC997"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3E550CA" w14:textId="77777777" w:rsidR="006D2CDF" w:rsidRPr="00D3436F" w:rsidRDefault="006D2CDF">
      <w:pPr>
        <w:pStyle w:val="af2"/>
        <w:rPr>
          <w:lang w:val="hy-AM"/>
        </w:rPr>
      </w:pPr>
    </w:p>
  </w:footnote>
  <w:footnote w:id="16">
    <w:p w14:paraId="6F59324B"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4BEB4A13"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1C85AB39" w14:textId="77777777" w:rsidR="006D2CDF" w:rsidRPr="00D3436F" w:rsidRDefault="006D2CDF">
      <w:pPr>
        <w:pStyle w:val="af2"/>
        <w:rPr>
          <w:lang w:val="hy-AM"/>
        </w:rPr>
      </w:pPr>
    </w:p>
  </w:footnote>
  <w:footnote w:id="17">
    <w:p w14:paraId="4F0667E6"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3CCB341"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F059025" w14:textId="77777777" w:rsidR="006D2CDF" w:rsidRPr="00D3436F" w:rsidRDefault="006D2CDF">
      <w:pPr>
        <w:pStyle w:val="af2"/>
        <w:rPr>
          <w:lang w:val="hy-AM"/>
        </w:rPr>
      </w:pPr>
    </w:p>
  </w:footnote>
  <w:footnote w:id="18">
    <w:p w14:paraId="33779284"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D3C98D7" w14:textId="77777777" w:rsidR="006D2CDF" w:rsidRPr="00D3436F" w:rsidRDefault="006D2CDF">
      <w:pPr>
        <w:pStyle w:val="af2"/>
        <w:rPr>
          <w:lang w:val="hy-AM"/>
        </w:rPr>
      </w:pPr>
    </w:p>
  </w:footnote>
  <w:footnote w:id="19">
    <w:p w14:paraId="68C01D23"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2D2AA7ED"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878EB44" w14:textId="77777777" w:rsidR="006D2CDF" w:rsidRPr="00D3436F" w:rsidRDefault="006D2CDF">
      <w:pPr>
        <w:pStyle w:val="af2"/>
        <w:rPr>
          <w:lang w:val="hy-AM"/>
        </w:rPr>
      </w:pPr>
    </w:p>
  </w:footnote>
  <w:footnote w:id="21">
    <w:p w14:paraId="277EAA85" w14:textId="7F1E055A" w:rsidR="006D2CDF" w:rsidRPr="008842CE" w:rsidRDefault="006D2CDF" w:rsidP="008842CE">
      <w:pPr>
        <w:pStyle w:val="af2"/>
        <w:widowControl w:val="0"/>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0825090">
    <w:abstractNumId w:val="20"/>
  </w:num>
  <w:num w:numId="2" w16cid:durableId="1881239047">
    <w:abstractNumId w:val="10"/>
  </w:num>
  <w:num w:numId="3" w16cid:durableId="748119972">
    <w:abstractNumId w:val="19"/>
  </w:num>
  <w:num w:numId="4" w16cid:durableId="336926402">
    <w:abstractNumId w:val="15"/>
  </w:num>
  <w:num w:numId="5" w16cid:durableId="833957894">
    <w:abstractNumId w:val="24"/>
  </w:num>
  <w:num w:numId="6" w16cid:durableId="1011417288">
    <w:abstractNumId w:val="20"/>
    <w:lvlOverride w:ilvl="0">
      <w:startOverride w:val="1"/>
    </w:lvlOverride>
    <w:lvlOverride w:ilvl="1"/>
    <w:lvlOverride w:ilvl="2"/>
    <w:lvlOverride w:ilvl="3"/>
    <w:lvlOverride w:ilvl="4"/>
    <w:lvlOverride w:ilvl="5"/>
    <w:lvlOverride w:ilvl="6"/>
    <w:lvlOverride w:ilvl="7"/>
    <w:lvlOverride w:ilvl="8"/>
  </w:num>
  <w:num w:numId="7" w16cid:durableId="4882057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60008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7289988">
    <w:abstractNumId w:val="17"/>
  </w:num>
  <w:num w:numId="10" w16cid:durableId="1794908851">
    <w:abstractNumId w:val="5"/>
  </w:num>
  <w:num w:numId="11" w16cid:durableId="1919171890">
    <w:abstractNumId w:val="8"/>
  </w:num>
  <w:num w:numId="12" w16cid:durableId="793212794">
    <w:abstractNumId w:val="28"/>
  </w:num>
  <w:num w:numId="13" w16cid:durableId="193425056">
    <w:abstractNumId w:val="26"/>
  </w:num>
  <w:num w:numId="14" w16cid:durableId="1020009438">
    <w:abstractNumId w:val="12"/>
  </w:num>
  <w:num w:numId="15" w16cid:durableId="462965626">
    <w:abstractNumId w:val="27"/>
  </w:num>
  <w:num w:numId="16" w16cid:durableId="634339470">
    <w:abstractNumId w:val="14"/>
  </w:num>
  <w:num w:numId="17" w16cid:durableId="1902058043">
    <w:abstractNumId w:val="6"/>
  </w:num>
  <w:num w:numId="18" w16cid:durableId="1663049702">
    <w:abstractNumId w:val="1"/>
  </w:num>
  <w:num w:numId="19" w16cid:durableId="281305928">
    <w:abstractNumId w:val="16"/>
  </w:num>
  <w:num w:numId="20" w16cid:durableId="1427115694">
    <w:abstractNumId w:val="16"/>
  </w:num>
  <w:num w:numId="21" w16cid:durableId="18337139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6498619">
    <w:abstractNumId w:val="21"/>
  </w:num>
  <w:num w:numId="23" w16cid:durableId="2107260567">
    <w:abstractNumId w:val="7"/>
  </w:num>
  <w:num w:numId="24" w16cid:durableId="1713073536">
    <w:abstractNumId w:val="18"/>
  </w:num>
  <w:num w:numId="25" w16cid:durableId="1137452859">
    <w:abstractNumId w:val="11"/>
  </w:num>
  <w:num w:numId="26" w16cid:durableId="6953285">
    <w:abstractNumId w:val="4"/>
  </w:num>
  <w:num w:numId="27" w16cid:durableId="7605543">
    <w:abstractNumId w:val="3"/>
  </w:num>
  <w:num w:numId="28" w16cid:durableId="488450908">
    <w:abstractNumId w:val="0"/>
  </w:num>
  <w:num w:numId="29" w16cid:durableId="408815990">
    <w:abstractNumId w:val="9"/>
  </w:num>
  <w:num w:numId="30" w16cid:durableId="99570976">
    <w:abstractNumId w:val="25"/>
  </w:num>
  <w:num w:numId="31" w16cid:durableId="765006662">
    <w:abstractNumId w:val="22"/>
  </w:num>
  <w:num w:numId="32" w16cid:durableId="2077389290">
    <w:abstractNumId w:val="23"/>
  </w:num>
  <w:num w:numId="33" w16cid:durableId="375279517">
    <w:abstractNumId w:val="13"/>
  </w:num>
  <w:num w:numId="34" w16cid:durableId="1969775687">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931"/>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3F3E"/>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01E"/>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B20"/>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A7C64"/>
    <w:rsid w:val="002A7F2F"/>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4AD"/>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C00"/>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182"/>
    <w:rsid w:val="0049374F"/>
    <w:rsid w:val="00493AF9"/>
    <w:rsid w:val="00493CC7"/>
    <w:rsid w:val="0049623A"/>
    <w:rsid w:val="0049655D"/>
    <w:rsid w:val="004974D8"/>
    <w:rsid w:val="004A0302"/>
    <w:rsid w:val="004A0321"/>
    <w:rsid w:val="004A1734"/>
    <w:rsid w:val="004A1C5D"/>
    <w:rsid w:val="004A1F4E"/>
    <w:rsid w:val="004A3051"/>
    <w:rsid w:val="004A3DCA"/>
    <w:rsid w:val="004A4515"/>
    <w:rsid w:val="004A4643"/>
    <w:rsid w:val="004A51CE"/>
    <w:rsid w:val="004A5C6D"/>
    <w:rsid w:val="004A6204"/>
    <w:rsid w:val="004A712A"/>
    <w:rsid w:val="004A7722"/>
    <w:rsid w:val="004A798D"/>
    <w:rsid w:val="004B1101"/>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0AA"/>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998"/>
    <w:rsid w:val="00782D3C"/>
    <w:rsid w:val="00782D60"/>
    <w:rsid w:val="0078387F"/>
    <w:rsid w:val="00783897"/>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088"/>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62C"/>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6FB"/>
    <w:rsid w:val="00B14E56"/>
    <w:rsid w:val="00B1528A"/>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81C"/>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3B47"/>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3FE"/>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6E9B"/>
    <w:rsid w:val="00E4740C"/>
    <w:rsid w:val="00E51117"/>
    <w:rsid w:val="00E51CD0"/>
    <w:rsid w:val="00E51D3B"/>
    <w:rsid w:val="00E51D78"/>
    <w:rsid w:val="00E51EEA"/>
    <w:rsid w:val="00E53459"/>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616D8"/>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semiHidden/>
    <w:unhideWhenUsed/>
    <w:rsid w:val="000C001E"/>
    <w:rPr>
      <w:rFonts w:ascii="Consolas" w:hAnsi="Consolas"/>
      <w:sz w:val="20"/>
      <w:szCs w:val="20"/>
    </w:rPr>
  </w:style>
  <w:style w:type="character" w:customStyle="1" w:styleId="HTML0">
    <w:name w:val="Стандартный HTML Знак"/>
    <w:basedOn w:val="a0"/>
    <w:link w:val="HTML"/>
    <w:semiHidden/>
    <w:rsid w:val="000C001E"/>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B9913-10CC-4058-82EC-A50D2A6F2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2295</TotalTime>
  <Pages>95</Pages>
  <Words>21496</Words>
  <Characters>122532</Characters>
  <Application>Microsoft Office Word</Application>
  <DocSecurity>0</DocSecurity>
  <Lines>1021</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143741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1318</cp:revision>
  <cp:lastPrinted>2018-02-16T07:12:00Z</cp:lastPrinted>
  <dcterms:created xsi:type="dcterms:W3CDTF">2019-10-28T07:04:00Z</dcterms:created>
  <dcterms:modified xsi:type="dcterms:W3CDTF">2026-02-20T13:30:00Z</dcterms:modified>
</cp:coreProperties>
</file>